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E1FCE" w14:textId="5C86794C" w:rsidR="005B247A" w:rsidRPr="00DB4526" w:rsidRDefault="005B247A" w:rsidP="003637D7">
      <w:pPr>
        <w:rPr>
          <w:rFonts w:ascii="Arial Narrow" w:hAnsi="Arial Narrow" w:cs="Arial"/>
        </w:rPr>
      </w:pPr>
    </w:p>
    <w:p w14:paraId="12C718E6" w14:textId="35509285" w:rsidR="005B247A" w:rsidRPr="00DB4526" w:rsidRDefault="005B247A" w:rsidP="003637D7">
      <w:pPr>
        <w:rPr>
          <w:rFonts w:ascii="Arial Narrow" w:hAnsi="Arial Narrow" w:cs="Arial"/>
        </w:rPr>
      </w:pPr>
    </w:p>
    <w:p w14:paraId="7B12FB14" w14:textId="500FD6BF" w:rsidR="005B247A" w:rsidRPr="0031639C" w:rsidRDefault="005B247A" w:rsidP="003637D7">
      <w:pPr>
        <w:rPr>
          <w:rFonts w:ascii="Arial Narrow" w:hAnsi="Arial Narrow" w:cs="Arial"/>
        </w:rPr>
      </w:pPr>
    </w:p>
    <w:p w14:paraId="22373211" w14:textId="5DDCB53A" w:rsidR="005B247A" w:rsidRPr="0031639C" w:rsidRDefault="005B247A" w:rsidP="003637D7">
      <w:pPr>
        <w:rPr>
          <w:rFonts w:ascii="Arial Narrow" w:hAnsi="Arial Narrow" w:cs="Arial"/>
        </w:rPr>
      </w:pPr>
    </w:p>
    <w:p w14:paraId="3A887D22" w14:textId="24B6A49A" w:rsidR="005B247A" w:rsidRPr="0031639C" w:rsidRDefault="005B247A" w:rsidP="003637D7">
      <w:pPr>
        <w:rPr>
          <w:rFonts w:ascii="Arial Narrow" w:hAnsi="Arial Narrow" w:cs="Arial"/>
        </w:rPr>
      </w:pPr>
    </w:p>
    <w:p w14:paraId="21355BB8" w14:textId="42084A1A" w:rsidR="005B247A" w:rsidRPr="0031639C" w:rsidRDefault="005B247A" w:rsidP="003637D7">
      <w:pPr>
        <w:rPr>
          <w:rFonts w:ascii="Arial Narrow" w:hAnsi="Arial Narrow" w:cs="Arial"/>
        </w:rPr>
      </w:pPr>
    </w:p>
    <w:p w14:paraId="170C5792" w14:textId="5D782D0B" w:rsidR="005B247A" w:rsidRPr="0031639C" w:rsidRDefault="005B247A" w:rsidP="003637D7">
      <w:pPr>
        <w:rPr>
          <w:rFonts w:ascii="Arial Narrow" w:hAnsi="Arial Narrow" w:cs="Arial"/>
        </w:rPr>
      </w:pPr>
    </w:p>
    <w:p w14:paraId="4F883895" w14:textId="228B4F26" w:rsidR="005B247A" w:rsidRPr="0031639C" w:rsidRDefault="005B247A" w:rsidP="003637D7">
      <w:pPr>
        <w:rPr>
          <w:rFonts w:ascii="Arial Narrow" w:hAnsi="Arial Narrow" w:cs="Arial"/>
        </w:rPr>
      </w:pPr>
    </w:p>
    <w:p w14:paraId="37EF7CFA" w14:textId="4298F0B2" w:rsidR="005B247A" w:rsidRPr="0031639C" w:rsidRDefault="005B247A" w:rsidP="003637D7">
      <w:pPr>
        <w:rPr>
          <w:rFonts w:ascii="Arial Narrow" w:hAnsi="Arial Narrow" w:cs="Arial"/>
        </w:rPr>
      </w:pPr>
    </w:p>
    <w:p w14:paraId="799A5C48" w14:textId="6EB8BAD2" w:rsidR="005B247A" w:rsidRPr="0031639C" w:rsidRDefault="004414D6" w:rsidP="003637D7">
      <w:pPr>
        <w:rPr>
          <w:rFonts w:ascii="Arial Narrow" w:hAnsi="Arial Narrow" w:cs="Arial"/>
        </w:rPr>
      </w:pPr>
      <w:r w:rsidRPr="0031639C">
        <w:rPr>
          <w:noProof/>
        </w:rPr>
        <mc:AlternateContent>
          <mc:Choice Requires="wps">
            <w:drawing>
              <wp:anchor distT="0" distB="0" distL="114300" distR="114300" simplePos="0" relativeHeight="251657217" behindDoc="0" locked="0" layoutInCell="1" allowOverlap="1" wp14:anchorId="07D2DDC8" wp14:editId="5B7AA91B">
                <wp:simplePos x="0" y="0"/>
                <wp:positionH relativeFrom="column">
                  <wp:posOffset>670058</wp:posOffset>
                </wp:positionH>
                <wp:positionV relativeFrom="paragraph">
                  <wp:posOffset>15004</wp:posOffset>
                </wp:positionV>
                <wp:extent cx="5029200" cy="2588821"/>
                <wp:effectExtent l="0" t="0" r="0" b="1778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888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34257" w14:textId="6F69DCB2" w:rsidR="007B42F5" w:rsidRPr="009F78C4" w:rsidRDefault="00FE7089" w:rsidP="001E061D">
                            <w:pPr>
                              <w:pStyle w:val="Sous-TitreDocument"/>
                              <w:pageBreakBefore w:val="0"/>
                              <w:jc w:val="center"/>
                              <w:rPr>
                                <w:rFonts w:ascii="Gadugi" w:hAnsi="Gadugi" w:cs="Arial"/>
                                <w:b/>
                                <w:color w:val="auto"/>
                                <w:sz w:val="56"/>
                                <w:szCs w:val="56"/>
                              </w:rPr>
                            </w:pPr>
                            <w:r w:rsidRPr="009F78C4">
                              <w:rPr>
                                <w:rFonts w:ascii="Gadugi" w:hAnsi="Gadugi" w:cs="Arial"/>
                                <w:b/>
                                <w:color w:val="auto"/>
                                <w:sz w:val="56"/>
                                <w:szCs w:val="56"/>
                              </w:rPr>
                              <w:t>e-Intervention</w:t>
                            </w:r>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1" w:name="_Toc281556188"/>
                            <w:bookmarkEnd w:id="1"/>
                          </w:p>
                          <w:p w14:paraId="325DEF25" w14:textId="77777777" w:rsidR="007B42F5" w:rsidRPr="009F78C4" w:rsidRDefault="007B42F5"/>
                          <w:p w14:paraId="0DFF67D9" w14:textId="77777777" w:rsidR="007B42F5" w:rsidRPr="009F78C4" w:rsidRDefault="007B42F5"/>
                          <w:p w14:paraId="603BD615" w14:textId="6EC4F6DA" w:rsidR="007B42F5" w:rsidRPr="00AF1E00" w:rsidRDefault="007B42F5" w:rsidP="00AF1E00">
                            <w:pPr>
                              <w:pStyle w:val="Titre"/>
                              <w:numPr>
                                <w:ilvl w:val="0"/>
                                <w:numId w:val="0"/>
                              </w:numPr>
                              <w:ind w:left="357"/>
                              <w:jc w:val="center"/>
                              <w:rPr>
                                <w:b/>
                                <w:color w:val="auto"/>
                                <w:sz w:val="24"/>
                              </w:rPr>
                            </w:pPr>
                            <w:bookmarkStart w:id="2" w:name="_Toc91002734"/>
                            <w:bookmarkStart w:id="3" w:name="_Toc117870294"/>
                            <w:bookmarkStart w:id="4" w:name="_Toc91002669"/>
                            <w:r w:rsidRPr="009F78C4">
                              <w:rPr>
                                <w:b/>
                                <w:color w:val="auto"/>
                                <w:sz w:val="24"/>
                              </w:rPr>
                              <w:t xml:space="preserve">Version </w:t>
                            </w:r>
                            <w:r w:rsidR="004414D6" w:rsidRPr="009F78C4">
                              <w:rPr>
                                <w:b/>
                                <w:color w:val="auto"/>
                                <w:sz w:val="24"/>
                              </w:rPr>
                              <w:t>2.</w:t>
                            </w:r>
                            <w:bookmarkEnd w:id="2"/>
                            <w:r w:rsidR="00372AD5">
                              <w:rPr>
                                <w:b/>
                                <w:color w:val="auto"/>
                                <w:sz w:val="24"/>
                              </w:rPr>
                              <w:t>1</w:t>
                            </w:r>
                            <w:r w:rsidR="00E727DF">
                              <w:rPr>
                                <w:b/>
                                <w:color w:val="auto"/>
                                <w:sz w:val="24"/>
                              </w:rPr>
                              <w:t>1</w:t>
                            </w:r>
                            <w:bookmarkEnd w:id="3"/>
                          </w:p>
                          <w:p w14:paraId="7290D54B" w14:textId="77777777" w:rsidR="00CD3854" w:rsidRDefault="00CD3854"/>
                          <w:bookmarkEnd w:id="4"/>
                          <w:p w14:paraId="2D6B5FDA" w14:textId="44AC8442" w:rsidR="007B42F5" w:rsidRPr="00AF1E00" w:rsidRDefault="007B42F5" w:rsidP="00AF1E00">
                            <w:pPr>
                              <w:pStyle w:val="Titre"/>
                              <w:numPr>
                                <w:ilvl w:val="0"/>
                                <w:numId w:val="0"/>
                              </w:numPr>
                              <w:ind w:left="357"/>
                              <w:jc w:val="center"/>
                              <w:rPr>
                                <w:b/>
                                <w:color w:val="auto"/>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2DDC8" id="_x0000_t202" coordsize="21600,21600" o:spt="202" path="m,l,21600r21600,l21600,xe">
                <v:stroke joinstyle="miter"/>
                <v:path gradientshapeok="t" o:connecttype="rect"/>
              </v:shapetype>
              <v:shape id="Text Box 3" o:spid="_x0000_s1026" type="#_x0000_t202" style="position:absolute;margin-left:52.75pt;margin-top:1.2pt;width:396pt;height:203.85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" filled="f" stroked="f">
                <v:textbox inset="0,0,0,0">
                  <w:txbxContent>
                    <w:p w14:paraId="4F934257" w14:textId="6F69DCB2" w:rsidR="007B42F5" w:rsidRPr="009F78C4" w:rsidRDefault="00FE7089" w:rsidP="001E061D">
                      <w:pPr>
                        <w:pStyle w:val="Sous-TitreDocument"/>
                        <w:pageBreakBefore w:val="0"/>
                        <w:jc w:val="center"/>
                        <w:rPr>
                          <w:rFonts w:ascii="Gadugi" w:hAnsi="Gadugi" w:cs="Arial"/>
                          <w:b/>
                          <w:color w:val="auto"/>
                          <w:sz w:val="56"/>
                          <w:szCs w:val="56"/>
                        </w:rPr>
                      </w:pPr>
                      <w:r w:rsidRPr="009F78C4">
                        <w:rPr>
                          <w:rFonts w:ascii="Gadugi" w:hAnsi="Gadugi" w:cs="Arial"/>
                          <w:b/>
                          <w:color w:val="auto"/>
                          <w:sz w:val="56"/>
                          <w:szCs w:val="56"/>
                        </w:rPr>
                        <w:t>e-Intervention</w:t>
                      </w:r>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5" w:name="_Toc281556188"/>
                      <w:bookmarkEnd w:id="5"/>
                    </w:p>
                    <w:p w14:paraId="325DEF25" w14:textId="77777777" w:rsidR="007B42F5" w:rsidRPr="009F78C4" w:rsidRDefault="007B42F5"/>
                    <w:p w14:paraId="0DFF67D9" w14:textId="77777777" w:rsidR="007B42F5" w:rsidRPr="009F78C4" w:rsidRDefault="007B42F5"/>
                    <w:p w14:paraId="603BD615" w14:textId="6EC4F6DA" w:rsidR="007B42F5" w:rsidRPr="00AF1E00" w:rsidRDefault="007B42F5" w:rsidP="00AF1E00">
                      <w:pPr>
                        <w:pStyle w:val="Titre"/>
                        <w:numPr>
                          <w:ilvl w:val="0"/>
                          <w:numId w:val="0"/>
                        </w:numPr>
                        <w:ind w:left="357"/>
                        <w:jc w:val="center"/>
                        <w:rPr>
                          <w:b/>
                          <w:color w:val="auto"/>
                          <w:sz w:val="24"/>
                        </w:rPr>
                      </w:pPr>
                      <w:bookmarkStart w:id="6" w:name="_Toc91002734"/>
                      <w:bookmarkStart w:id="7" w:name="_Toc117870294"/>
                      <w:bookmarkStart w:id="8" w:name="_Toc91002669"/>
                      <w:r w:rsidRPr="009F78C4">
                        <w:rPr>
                          <w:b/>
                          <w:color w:val="auto"/>
                          <w:sz w:val="24"/>
                        </w:rPr>
                        <w:t xml:space="preserve">Version </w:t>
                      </w:r>
                      <w:r w:rsidR="004414D6" w:rsidRPr="009F78C4">
                        <w:rPr>
                          <w:b/>
                          <w:color w:val="auto"/>
                          <w:sz w:val="24"/>
                        </w:rPr>
                        <w:t>2.</w:t>
                      </w:r>
                      <w:bookmarkEnd w:id="6"/>
                      <w:r w:rsidR="00372AD5">
                        <w:rPr>
                          <w:b/>
                          <w:color w:val="auto"/>
                          <w:sz w:val="24"/>
                        </w:rPr>
                        <w:t>1</w:t>
                      </w:r>
                      <w:r w:rsidR="00E727DF">
                        <w:rPr>
                          <w:b/>
                          <w:color w:val="auto"/>
                          <w:sz w:val="24"/>
                        </w:rPr>
                        <w:t>1</w:t>
                      </w:r>
                      <w:bookmarkEnd w:id="7"/>
                    </w:p>
                    <w:p w14:paraId="7290D54B" w14:textId="77777777" w:rsidR="00CD3854" w:rsidRDefault="00CD3854"/>
                    <w:bookmarkEnd w:id="8"/>
                    <w:p w14:paraId="2D6B5FDA" w14:textId="44AC8442" w:rsidR="007B42F5" w:rsidRPr="00AF1E00" w:rsidRDefault="007B42F5" w:rsidP="00AF1E00">
                      <w:pPr>
                        <w:pStyle w:val="Titre"/>
                        <w:numPr>
                          <w:ilvl w:val="0"/>
                          <w:numId w:val="0"/>
                        </w:numPr>
                        <w:ind w:left="357"/>
                        <w:jc w:val="center"/>
                        <w:rPr>
                          <w:b/>
                          <w:color w:val="auto"/>
                          <w:sz w:val="24"/>
                        </w:rPr>
                      </w:pPr>
                    </w:p>
                  </w:txbxContent>
                </v:textbox>
              </v:shape>
            </w:pict>
          </mc:Fallback>
        </mc:AlternateContent>
      </w:r>
    </w:p>
    <w:p w14:paraId="31D331B7" w14:textId="60C400E7" w:rsidR="005B247A" w:rsidRPr="0031639C" w:rsidRDefault="005B247A" w:rsidP="003637D7">
      <w:pPr>
        <w:rPr>
          <w:rFonts w:ascii="Arial Narrow" w:hAnsi="Arial Narrow" w:cs="Arial"/>
        </w:rPr>
      </w:pPr>
    </w:p>
    <w:p w14:paraId="0E270131" w14:textId="1A62EB4F" w:rsidR="005B247A" w:rsidRPr="0031639C" w:rsidRDefault="005B247A" w:rsidP="003637D7">
      <w:pPr>
        <w:rPr>
          <w:rFonts w:ascii="Arial Narrow" w:hAnsi="Arial Narrow" w:cs="Arial"/>
        </w:rPr>
      </w:pPr>
    </w:p>
    <w:p w14:paraId="7043816F" w14:textId="7BBB9CE2" w:rsidR="00A204BD" w:rsidRDefault="00A204BD">
      <w:pPr>
        <w:rPr>
          <w:rFonts w:ascii="Arial Narrow" w:hAnsi="Arial Narrow" w:cs="Arial"/>
        </w:rPr>
      </w:pPr>
    </w:p>
    <w:p w14:paraId="14BE14C3" w14:textId="6E10B32E" w:rsidR="00A204BD" w:rsidRDefault="00A204BD">
      <w:pPr>
        <w:rPr>
          <w:rFonts w:ascii="Arial Narrow" w:hAnsi="Arial Narrow" w:cs="Arial"/>
        </w:rPr>
      </w:pPr>
    </w:p>
    <w:p w14:paraId="3D62F954" w14:textId="309E17A0" w:rsidR="00A204BD" w:rsidRDefault="00A204BD">
      <w:pPr>
        <w:rPr>
          <w:rFonts w:ascii="Arial Narrow" w:hAnsi="Arial Narrow" w:cs="Arial"/>
        </w:rPr>
      </w:pPr>
    </w:p>
    <w:p w14:paraId="46BBF7A2" w14:textId="0F31DEA9" w:rsidR="00A204BD" w:rsidRDefault="00A204BD">
      <w:pPr>
        <w:rPr>
          <w:rFonts w:ascii="Arial Narrow" w:hAnsi="Arial Narrow" w:cs="Arial"/>
        </w:rPr>
      </w:pPr>
    </w:p>
    <w:p w14:paraId="2E73F1EF" w14:textId="5EFBC2EE" w:rsidR="004414D6" w:rsidRDefault="004414D6">
      <w:pPr>
        <w:rPr>
          <w:rFonts w:ascii="Arial Narrow" w:hAnsi="Arial Narrow" w:cs="Arial"/>
        </w:rPr>
      </w:pPr>
    </w:p>
    <w:p w14:paraId="119E7921" w14:textId="0563DF36" w:rsidR="004414D6" w:rsidRDefault="004414D6">
      <w:pPr>
        <w:rPr>
          <w:rFonts w:ascii="Arial Narrow" w:hAnsi="Arial Narrow" w:cs="Arial"/>
        </w:rPr>
      </w:pPr>
    </w:p>
    <w:p w14:paraId="2B575270" w14:textId="08DF3B14" w:rsidR="004414D6" w:rsidRDefault="004414D6">
      <w:pPr>
        <w:rPr>
          <w:rFonts w:ascii="Arial Narrow" w:hAnsi="Arial Narrow" w:cs="Arial"/>
        </w:rPr>
      </w:pPr>
    </w:p>
    <w:p w14:paraId="05D6E211" w14:textId="2892E917" w:rsidR="004414D6" w:rsidRDefault="004414D6">
      <w:pPr>
        <w:rPr>
          <w:rFonts w:ascii="Arial Narrow" w:hAnsi="Arial Narrow" w:cs="Arial"/>
        </w:rPr>
      </w:pPr>
    </w:p>
    <w:p w14:paraId="13EEF47B" w14:textId="3FE40B51" w:rsidR="00A204BD" w:rsidRDefault="00A204BD">
      <w:pPr>
        <w:rPr>
          <w:rFonts w:ascii="Arial Narrow" w:hAnsi="Arial Narrow" w:cs="Arial"/>
        </w:rPr>
      </w:pPr>
    </w:p>
    <w:p w14:paraId="2A92F42D" w14:textId="4478C25D" w:rsidR="004414D6" w:rsidRDefault="004414D6">
      <w:pPr>
        <w:rPr>
          <w:rFonts w:ascii="Arial Narrow" w:hAnsi="Arial Narrow" w:cs="Arial"/>
        </w:rPr>
      </w:pPr>
    </w:p>
    <w:p w14:paraId="67C5360F" w14:textId="13B7DA35" w:rsidR="004414D6" w:rsidRDefault="004414D6">
      <w:pPr>
        <w:rPr>
          <w:rFonts w:ascii="Arial Narrow" w:hAnsi="Arial Narrow" w:cs="Arial"/>
        </w:rPr>
      </w:pPr>
    </w:p>
    <w:p w14:paraId="0F3AE74B" w14:textId="61C7D906" w:rsidR="004414D6" w:rsidRDefault="004414D6">
      <w:pPr>
        <w:rPr>
          <w:rFonts w:ascii="Arial Narrow" w:hAnsi="Arial Narrow" w:cs="Arial"/>
        </w:rPr>
      </w:pPr>
    </w:p>
    <w:p w14:paraId="4ADD9E89" w14:textId="3317C211" w:rsidR="004414D6" w:rsidRDefault="004414D6">
      <w:pPr>
        <w:rPr>
          <w:rFonts w:ascii="Arial Narrow" w:hAnsi="Arial Narrow" w:cs="Arial"/>
        </w:rPr>
      </w:pPr>
    </w:p>
    <w:p w14:paraId="317CC6EA" w14:textId="1AE7D674" w:rsidR="004414D6" w:rsidRDefault="004414D6">
      <w:pPr>
        <w:rPr>
          <w:rFonts w:ascii="Arial Narrow" w:hAnsi="Arial Narrow" w:cs="Arial"/>
        </w:rPr>
      </w:pPr>
    </w:p>
    <w:p w14:paraId="4B1AD2A4" w14:textId="5F0FC7C0" w:rsidR="004414D6" w:rsidRDefault="004414D6">
      <w:pPr>
        <w:rPr>
          <w:rFonts w:ascii="Arial Narrow" w:hAnsi="Arial Narrow" w:cs="Arial"/>
        </w:rPr>
      </w:pPr>
    </w:p>
    <w:p w14:paraId="7B6EF959" w14:textId="6B60BB0C" w:rsidR="004414D6" w:rsidRDefault="004414D6">
      <w:pPr>
        <w:rPr>
          <w:rFonts w:ascii="Arial Narrow" w:hAnsi="Arial Narrow" w:cs="Arial"/>
        </w:rPr>
      </w:pPr>
    </w:p>
    <w:p w14:paraId="78F4B4F7" w14:textId="5ECF6070" w:rsidR="004414D6" w:rsidRDefault="004414D6">
      <w:pPr>
        <w:rPr>
          <w:rFonts w:ascii="Arial Narrow" w:hAnsi="Arial Narrow" w:cs="Arial"/>
        </w:rPr>
      </w:pPr>
    </w:p>
    <w:p w14:paraId="54B39A81" w14:textId="093B1D56" w:rsidR="004414D6" w:rsidRDefault="004414D6">
      <w:pPr>
        <w:rPr>
          <w:rFonts w:ascii="Arial Narrow" w:hAnsi="Arial Narrow" w:cs="Arial"/>
        </w:rPr>
      </w:pPr>
    </w:p>
    <w:p w14:paraId="3BE110E2" w14:textId="4451811F" w:rsidR="004414D6" w:rsidRDefault="004414D6">
      <w:pPr>
        <w:rPr>
          <w:rFonts w:ascii="Arial Narrow" w:hAnsi="Arial Narrow" w:cs="Arial"/>
        </w:rPr>
      </w:pPr>
    </w:p>
    <w:p w14:paraId="05D365FF" w14:textId="19FC920C" w:rsidR="004414D6" w:rsidRDefault="004414D6">
      <w:pPr>
        <w:rPr>
          <w:rFonts w:ascii="Arial Narrow" w:hAnsi="Arial Narrow" w:cs="Arial"/>
        </w:rPr>
      </w:pPr>
    </w:p>
    <w:p w14:paraId="097BA8DC" w14:textId="09F3DBA2" w:rsidR="004414D6" w:rsidRDefault="004414D6">
      <w:pPr>
        <w:rPr>
          <w:rFonts w:ascii="Arial Narrow" w:hAnsi="Arial Narrow" w:cs="Arial"/>
        </w:rPr>
      </w:pPr>
    </w:p>
    <w:p w14:paraId="6B3D8EB8" w14:textId="339923E1" w:rsidR="004414D6" w:rsidRDefault="004414D6">
      <w:pPr>
        <w:rPr>
          <w:rFonts w:ascii="Arial Narrow" w:hAnsi="Arial Narrow" w:cs="Arial"/>
        </w:rPr>
      </w:pPr>
    </w:p>
    <w:p w14:paraId="15022C1C" w14:textId="0F62D896" w:rsidR="004414D6" w:rsidRDefault="004414D6">
      <w:pPr>
        <w:rPr>
          <w:rFonts w:ascii="Arial Narrow" w:hAnsi="Arial Narrow" w:cs="Arial"/>
        </w:rPr>
      </w:pPr>
    </w:p>
    <w:p w14:paraId="5E1B9EA0" w14:textId="64A13970" w:rsidR="004414D6" w:rsidRDefault="004414D6">
      <w:pPr>
        <w:rPr>
          <w:rFonts w:ascii="Arial Narrow" w:hAnsi="Arial Narrow" w:cs="Arial"/>
        </w:rPr>
      </w:pPr>
    </w:p>
    <w:p w14:paraId="18256B4F" w14:textId="6E928592" w:rsidR="004414D6" w:rsidRDefault="004414D6">
      <w:pPr>
        <w:rPr>
          <w:rFonts w:ascii="Arial Narrow" w:hAnsi="Arial Narrow" w:cs="Arial"/>
        </w:rPr>
      </w:pPr>
    </w:p>
    <w:p w14:paraId="061B2402" w14:textId="5A411ED7" w:rsidR="004414D6" w:rsidRDefault="004414D6">
      <w:pPr>
        <w:rPr>
          <w:rFonts w:ascii="Arial Narrow" w:hAnsi="Arial Narrow" w:cs="Arial"/>
        </w:rPr>
      </w:pPr>
    </w:p>
    <w:p w14:paraId="0F490E34" w14:textId="00B28A2E" w:rsidR="004414D6" w:rsidRDefault="004414D6">
      <w:pPr>
        <w:rPr>
          <w:rFonts w:ascii="Arial Narrow" w:hAnsi="Arial Narrow" w:cs="Arial"/>
        </w:rPr>
      </w:pPr>
    </w:p>
    <w:p w14:paraId="5C6BBD68" w14:textId="2C4E2F8D" w:rsidR="004414D6" w:rsidRDefault="004414D6">
      <w:pPr>
        <w:rPr>
          <w:rFonts w:ascii="Arial Narrow" w:hAnsi="Arial Narrow" w:cs="Arial"/>
        </w:rPr>
      </w:pPr>
    </w:p>
    <w:p w14:paraId="4E830153" w14:textId="12D6A379" w:rsidR="004414D6" w:rsidRDefault="004414D6">
      <w:pPr>
        <w:rPr>
          <w:rFonts w:ascii="Arial Narrow" w:hAnsi="Arial Narrow" w:cs="Arial"/>
        </w:rPr>
      </w:pPr>
    </w:p>
    <w:p w14:paraId="4F4A1606" w14:textId="683BBF71" w:rsidR="004414D6" w:rsidRDefault="004414D6">
      <w:pPr>
        <w:rPr>
          <w:rFonts w:ascii="Arial Narrow" w:hAnsi="Arial Narrow" w:cs="Arial"/>
        </w:rPr>
      </w:pPr>
    </w:p>
    <w:p w14:paraId="572C3508" w14:textId="55FB4BB9" w:rsidR="004414D6" w:rsidRDefault="004414D6">
      <w:pPr>
        <w:rPr>
          <w:rFonts w:ascii="Arial Narrow" w:hAnsi="Arial Narrow" w:cs="Arial"/>
        </w:rPr>
      </w:pPr>
    </w:p>
    <w:p w14:paraId="2494CD8D" w14:textId="7B9E6FCA" w:rsidR="004414D6" w:rsidRDefault="004414D6">
      <w:pPr>
        <w:rPr>
          <w:rFonts w:ascii="Arial Narrow" w:hAnsi="Arial Narrow" w:cs="Arial"/>
        </w:rPr>
      </w:pPr>
    </w:p>
    <w:p w14:paraId="083382DC" w14:textId="3B2FE9BE" w:rsidR="004414D6" w:rsidRDefault="004414D6">
      <w:pPr>
        <w:rPr>
          <w:rFonts w:ascii="Arial Narrow" w:hAnsi="Arial Narrow" w:cs="Arial"/>
        </w:rPr>
      </w:pPr>
    </w:p>
    <w:p w14:paraId="3827043A" w14:textId="4BD9F59E" w:rsidR="004414D6" w:rsidRDefault="004414D6">
      <w:pPr>
        <w:rPr>
          <w:rFonts w:ascii="Arial Narrow" w:hAnsi="Arial Narrow" w:cs="Arial"/>
        </w:rPr>
      </w:pPr>
    </w:p>
    <w:p w14:paraId="03B0925B" w14:textId="77777777" w:rsidR="004414D6" w:rsidRDefault="004414D6">
      <w:pPr>
        <w:rPr>
          <w:rFonts w:ascii="Arial Narrow" w:hAnsi="Arial Narrow" w:cs="Arial"/>
        </w:rPr>
      </w:pPr>
    </w:p>
    <w:p w14:paraId="572002A1" w14:textId="0211D0BB" w:rsidR="004414D6" w:rsidRDefault="004414D6">
      <w:pPr>
        <w:rPr>
          <w:rFonts w:ascii="Arial Narrow" w:hAnsi="Arial Narrow" w:cs="Arial"/>
        </w:rPr>
      </w:pPr>
    </w:p>
    <w:p w14:paraId="00813B2D" w14:textId="230894F9" w:rsidR="004414D6" w:rsidRDefault="004414D6">
      <w:pPr>
        <w:rPr>
          <w:rFonts w:ascii="Arial Narrow" w:hAnsi="Arial Narrow" w:cs="Arial"/>
        </w:rPr>
      </w:pPr>
      <w:r>
        <w:rPr>
          <w:rFonts w:ascii="Arial Narrow" w:hAnsi="Arial Narrow" w:cs="Arial"/>
        </w:rPr>
        <w:t>Rédacteur : J.FAY</w:t>
      </w:r>
    </w:p>
    <w:p w14:paraId="1B47CF94" w14:textId="075FDEA7" w:rsidR="004414D6" w:rsidRDefault="004414D6">
      <w:pPr>
        <w:rPr>
          <w:rFonts w:ascii="Arial Narrow" w:hAnsi="Arial Narrow" w:cs="Arial"/>
        </w:rPr>
      </w:pPr>
      <w:r>
        <w:rPr>
          <w:rFonts w:ascii="Arial Narrow" w:hAnsi="Arial Narrow" w:cs="Arial"/>
        </w:rPr>
        <w:t xml:space="preserve">Contributeurs : </w:t>
      </w:r>
      <w:r w:rsidR="00D70C18">
        <w:rPr>
          <w:rFonts w:ascii="Arial Narrow" w:hAnsi="Arial Narrow" w:cs="Arial"/>
        </w:rPr>
        <w:t xml:space="preserve">Orange OI/OC, SFR OI/OC, IFT/FREE, Altitude, Axione, </w:t>
      </w:r>
      <w:proofErr w:type="spellStart"/>
      <w:r w:rsidR="00D70C18">
        <w:rPr>
          <w:rFonts w:ascii="Arial Narrow" w:hAnsi="Arial Narrow" w:cs="Arial"/>
        </w:rPr>
        <w:t>Covage</w:t>
      </w:r>
      <w:proofErr w:type="spellEnd"/>
      <w:r w:rsidR="00D70C18">
        <w:rPr>
          <w:rFonts w:ascii="Arial Narrow" w:hAnsi="Arial Narrow" w:cs="Arial"/>
        </w:rPr>
        <w:t>, SIEA, Bouygues</w:t>
      </w:r>
    </w:p>
    <w:p w14:paraId="4410FFC8" w14:textId="10CC1976" w:rsidR="004414D6" w:rsidRDefault="00A204BD">
      <w:pPr>
        <w:rPr>
          <w:rFonts w:ascii="Arial Narrow" w:hAnsi="Arial Narrow" w:cs="Arial"/>
        </w:rPr>
      </w:pPr>
      <w:r>
        <w:rPr>
          <w:rFonts w:ascii="Arial Narrow" w:hAnsi="Arial Narrow" w:cs="Arial"/>
        </w:rPr>
        <w:br w:type="page"/>
      </w:r>
    </w:p>
    <w:p w14:paraId="00F98881" w14:textId="77777777" w:rsidR="004414D6" w:rsidRDefault="004414D6">
      <w:pPr>
        <w:rPr>
          <w:rFonts w:ascii="Arial Narrow" w:hAnsi="Arial Narrow" w:cs="Arial"/>
        </w:rPr>
      </w:pPr>
    </w:p>
    <w:p w14:paraId="4F89D626" w14:textId="77777777" w:rsidR="005B247A" w:rsidRPr="0031639C" w:rsidRDefault="005B247A" w:rsidP="003637D7">
      <w:pPr>
        <w:rPr>
          <w:rFonts w:ascii="Arial Narrow" w:hAnsi="Arial Narrow" w:cs="Arial"/>
        </w:rPr>
      </w:pPr>
    </w:p>
    <w:tbl>
      <w:tblPr>
        <w:tblpPr w:leftFromText="141" w:rightFromText="141" w:vertAnchor="text" w:tblpY="33"/>
        <w:tblW w:w="10107" w:type="dxa"/>
        <w:tblLayout w:type="fixed"/>
        <w:tblCellMar>
          <w:left w:w="70" w:type="dxa"/>
          <w:right w:w="70" w:type="dxa"/>
        </w:tblCellMar>
        <w:tblLook w:val="0000" w:firstRow="0" w:lastRow="0" w:firstColumn="0" w:lastColumn="0" w:noHBand="0" w:noVBand="0"/>
      </w:tblPr>
      <w:tblGrid>
        <w:gridCol w:w="1578"/>
        <w:gridCol w:w="1589"/>
        <w:gridCol w:w="1879"/>
        <w:gridCol w:w="5061"/>
      </w:tblGrid>
      <w:tr w:rsidR="00A204BD" w14:paraId="78A2AA36" w14:textId="36AC9405" w:rsidTr="00E16001">
        <w:trPr>
          <w:gridAfter w:val="3"/>
          <w:wAfter w:w="8529" w:type="dxa"/>
          <w:cantSplit/>
          <w:trHeight w:val="609"/>
        </w:trPr>
        <w:tc>
          <w:tcPr>
            <w:tcW w:w="1578" w:type="dxa"/>
            <w:tcBorders>
              <w:top w:val="single" w:sz="6" w:space="0" w:color="auto"/>
              <w:left w:val="single" w:sz="6" w:space="0" w:color="auto"/>
              <w:bottom w:val="single" w:sz="6" w:space="0" w:color="auto"/>
              <w:right w:val="single" w:sz="6" w:space="0" w:color="auto"/>
            </w:tcBorders>
          </w:tcPr>
          <w:p w14:paraId="41691DA2" w14:textId="031779E9" w:rsidR="00A204BD" w:rsidRPr="00C611C2" w:rsidRDefault="00A204BD" w:rsidP="00A204BD">
            <w:pPr>
              <w:spacing w:before="120" w:after="120"/>
              <w:jc w:val="center"/>
              <w:rPr>
                <w:rStyle w:val="TABL02CaractereGRAS"/>
              </w:rPr>
            </w:pPr>
            <w:r w:rsidRPr="00C611C2">
              <w:rPr>
                <w:rStyle w:val="TABL02CaractereGRAS"/>
              </w:rPr>
              <w:t>SUIVI DES VERSIONS</w:t>
            </w:r>
          </w:p>
        </w:tc>
      </w:tr>
      <w:tr w:rsidR="00A204BD" w14:paraId="45F72E6A" w14:textId="2A4F8F4D" w:rsidTr="00E16001">
        <w:trPr>
          <w:cantSplit/>
          <w:trHeight w:val="180"/>
        </w:trPr>
        <w:tc>
          <w:tcPr>
            <w:tcW w:w="1578" w:type="dxa"/>
            <w:tcBorders>
              <w:top w:val="single" w:sz="6" w:space="0" w:color="auto"/>
              <w:left w:val="single" w:sz="6" w:space="0" w:color="auto"/>
              <w:bottom w:val="single" w:sz="6" w:space="0" w:color="auto"/>
              <w:right w:val="single" w:sz="6" w:space="0" w:color="auto"/>
            </w:tcBorders>
          </w:tcPr>
          <w:p w14:paraId="1368DC12" w14:textId="366000E8" w:rsidR="00A204BD" w:rsidRDefault="00A204BD" w:rsidP="00A204BD">
            <w:pPr>
              <w:pStyle w:val="TABL02TexteNoir"/>
            </w:pPr>
            <w:r>
              <w:t>Version</w:t>
            </w:r>
          </w:p>
        </w:tc>
        <w:tc>
          <w:tcPr>
            <w:tcW w:w="1589" w:type="dxa"/>
            <w:tcBorders>
              <w:top w:val="single" w:sz="6" w:space="0" w:color="auto"/>
              <w:left w:val="single" w:sz="6" w:space="0" w:color="auto"/>
              <w:bottom w:val="single" w:sz="6" w:space="0" w:color="auto"/>
              <w:right w:val="single" w:sz="6" w:space="0" w:color="auto"/>
            </w:tcBorders>
          </w:tcPr>
          <w:p w14:paraId="38CF5B28" w14:textId="1BC4F8DF" w:rsidR="00A204BD" w:rsidRDefault="00A204BD" w:rsidP="00A204BD">
            <w:pPr>
              <w:pStyle w:val="TABL02TexteNoir"/>
            </w:pPr>
            <w:r>
              <w:t>Date</w:t>
            </w:r>
          </w:p>
        </w:tc>
        <w:tc>
          <w:tcPr>
            <w:tcW w:w="1879" w:type="dxa"/>
            <w:tcBorders>
              <w:top w:val="single" w:sz="6" w:space="0" w:color="auto"/>
              <w:left w:val="single" w:sz="6" w:space="0" w:color="auto"/>
              <w:bottom w:val="single" w:sz="6" w:space="0" w:color="auto"/>
              <w:right w:val="single" w:sz="6" w:space="0" w:color="auto"/>
            </w:tcBorders>
          </w:tcPr>
          <w:p w14:paraId="05E8E55A" w14:textId="152CDE69" w:rsidR="00A204BD" w:rsidRDefault="00A204BD" w:rsidP="00A204BD">
            <w:pPr>
              <w:pStyle w:val="TABL02TexteNoir"/>
            </w:pPr>
            <w:r>
              <w:t>Nom du rédacteur</w:t>
            </w:r>
          </w:p>
        </w:tc>
        <w:tc>
          <w:tcPr>
            <w:tcW w:w="5061" w:type="dxa"/>
            <w:tcBorders>
              <w:top w:val="single" w:sz="6" w:space="0" w:color="auto"/>
              <w:left w:val="single" w:sz="6" w:space="0" w:color="auto"/>
              <w:bottom w:val="single" w:sz="6" w:space="0" w:color="auto"/>
              <w:right w:val="single" w:sz="6" w:space="0" w:color="auto"/>
            </w:tcBorders>
          </w:tcPr>
          <w:p w14:paraId="52B35CAD" w14:textId="1A6B8810" w:rsidR="00A204BD" w:rsidRDefault="00A204BD" w:rsidP="00A204BD">
            <w:pPr>
              <w:pStyle w:val="TABL02TexteNoir"/>
            </w:pPr>
            <w:r>
              <w:t>Nature de la modification</w:t>
            </w:r>
          </w:p>
        </w:tc>
      </w:tr>
      <w:tr w:rsidR="00012D2A" w14:paraId="314D1C26" w14:textId="39836916" w:rsidTr="00E16001">
        <w:trPr>
          <w:cantSplit/>
          <w:trHeight w:val="213"/>
        </w:trPr>
        <w:tc>
          <w:tcPr>
            <w:tcW w:w="1578" w:type="dxa"/>
            <w:tcBorders>
              <w:top w:val="single" w:sz="6" w:space="0" w:color="auto"/>
              <w:left w:val="single" w:sz="6" w:space="0" w:color="auto"/>
              <w:bottom w:val="single" w:sz="6" w:space="0" w:color="auto"/>
              <w:right w:val="single" w:sz="6" w:space="0" w:color="auto"/>
            </w:tcBorders>
          </w:tcPr>
          <w:p w14:paraId="36BC82FB" w14:textId="6D3B0188" w:rsidR="00012D2A" w:rsidRDefault="00012D2A" w:rsidP="00A204BD">
            <w:pPr>
              <w:pStyle w:val="TABL02TexteNoir"/>
              <w:rPr>
                <w:sz w:val="22"/>
                <w:lang w:val="en-GB"/>
              </w:rPr>
            </w:pPr>
            <w:r>
              <w:rPr>
                <w:sz w:val="22"/>
              </w:rPr>
              <w:t>2.0</w:t>
            </w:r>
          </w:p>
        </w:tc>
        <w:tc>
          <w:tcPr>
            <w:tcW w:w="1589" w:type="dxa"/>
            <w:tcBorders>
              <w:top w:val="single" w:sz="6" w:space="0" w:color="auto"/>
              <w:left w:val="single" w:sz="6" w:space="0" w:color="auto"/>
              <w:bottom w:val="single" w:sz="6" w:space="0" w:color="auto"/>
              <w:right w:val="single" w:sz="6" w:space="0" w:color="auto"/>
            </w:tcBorders>
          </w:tcPr>
          <w:p w14:paraId="78F9B54A" w14:textId="0BB6B120" w:rsidR="00012D2A" w:rsidRDefault="00012D2A" w:rsidP="00A204BD">
            <w:pPr>
              <w:pStyle w:val="TABL02TexteNoir"/>
              <w:rPr>
                <w:sz w:val="22"/>
                <w:lang w:val="en-GB"/>
              </w:rPr>
            </w:pPr>
            <w:r>
              <w:rPr>
                <w:sz w:val="22"/>
              </w:rPr>
              <w:t>16/12/21</w:t>
            </w:r>
          </w:p>
        </w:tc>
        <w:tc>
          <w:tcPr>
            <w:tcW w:w="1879" w:type="dxa"/>
            <w:tcBorders>
              <w:top w:val="single" w:sz="6" w:space="0" w:color="auto"/>
              <w:left w:val="single" w:sz="6" w:space="0" w:color="auto"/>
              <w:bottom w:val="single" w:sz="6" w:space="0" w:color="auto"/>
              <w:right w:val="single" w:sz="6" w:space="0" w:color="auto"/>
            </w:tcBorders>
          </w:tcPr>
          <w:p w14:paraId="1EACDD7B" w14:textId="7AB5CFB2" w:rsidR="00012D2A" w:rsidRPr="0030175D" w:rsidRDefault="00012D2A" w:rsidP="00A204BD">
            <w:pPr>
              <w:pStyle w:val="TABL02TexteNoi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E6B8748" w14:textId="77777777" w:rsidR="00012D2A" w:rsidRDefault="00012D2A" w:rsidP="00A204BD">
            <w:pPr>
              <w:pStyle w:val="TABL02TexteNoir"/>
              <w:rPr>
                <w:sz w:val="22"/>
              </w:rPr>
            </w:pPr>
            <w:r>
              <w:rPr>
                <w:sz w:val="22"/>
              </w:rPr>
              <w:t>Suppression des marques de modification</w:t>
            </w:r>
          </w:p>
          <w:p w14:paraId="3E31A2B5" w14:textId="77777777" w:rsidR="00012D2A" w:rsidRDefault="00012D2A" w:rsidP="00A204BD">
            <w:pPr>
              <w:pStyle w:val="TABL02TexteNoir"/>
              <w:rPr>
                <w:sz w:val="22"/>
              </w:rPr>
            </w:pPr>
            <w:r>
              <w:rPr>
                <w:sz w:val="22"/>
              </w:rPr>
              <w:t>Ajout d’un schéma expliquant les clients HS éligibles au flux 4</w:t>
            </w:r>
          </w:p>
          <w:p w14:paraId="113BD385" w14:textId="77777777" w:rsidR="00012D2A" w:rsidRDefault="00012D2A" w:rsidP="00A204BD">
            <w:pPr>
              <w:pStyle w:val="TABL02TexteNoir"/>
              <w:rPr>
                <w:sz w:val="22"/>
              </w:rPr>
            </w:pPr>
            <w:r>
              <w:rPr>
                <w:sz w:val="22"/>
              </w:rPr>
              <w:t>Précision sur la nature d’intervention à fournir</w:t>
            </w:r>
          </w:p>
          <w:p w14:paraId="3F2E6005" w14:textId="77777777" w:rsidR="00012D2A" w:rsidRDefault="00012D2A" w:rsidP="00A204BD">
            <w:pPr>
              <w:pStyle w:val="TABL02TexteNoir"/>
              <w:rPr>
                <w:sz w:val="22"/>
              </w:rPr>
            </w:pPr>
            <w:proofErr w:type="spellStart"/>
            <w:r>
              <w:rPr>
                <w:sz w:val="22"/>
              </w:rPr>
              <w:t>Naming</w:t>
            </w:r>
            <w:proofErr w:type="spellEnd"/>
            <w:r>
              <w:rPr>
                <w:sz w:val="22"/>
              </w:rPr>
              <w:t xml:space="preserve"> (à déterminer)</w:t>
            </w:r>
          </w:p>
          <w:p w14:paraId="68B98C6D" w14:textId="05935AA3" w:rsidR="00012D2A" w:rsidRDefault="00012D2A" w:rsidP="00A204BD">
            <w:pPr>
              <w:pStyle w:val="TABL02TexteNoir"/>
              <w:rPr>
                <w:sz w:val="22"/>
              </w:rPr>
            </w:pPr>
            <w:proofErr w:type="gramStart"/>
            <w:r>
              <w:rPr>
                <w:sz w:val="22"/>
              </w:rPr>
              <w:t>Listing</w:t>
            </w:r>
            <w:proofErr w:type="gramEnd"/>
            <w:r>
              <w:rPr>
                <w:sz w:val="22"/>
              </w:rPr>
              <w:t xml:space="preserve"> des contributeurs</w:t>
            </w:r>
          </w:p>
        </w:tc>
      </w:tr>
      <w:tr w:rsidR="00012D2A" w14:paraId="5D4A13D4" w14:textId="083C41F4" w:rsidTr="00E16001">
        <w:trPr>
          <w:cantSplit/>
          <w:trHeight w:val="444"/>
        </w:trPr>
        <w:tc>
          <w:tcPr>
            <w:tcW w:w="1578" w:type="dxa"/>
            <w:tcBorders>
              <w:top w:val="single" w:sz="6" w:space="0" w:color="auto"/>
              <w:left w:val="single" w:sz="6" w:space="0" w:color="auto"/>
              <w:bottom w:val="single" w:sz="6" w:space="0" w:color="auto"/>
              <w:right w:val="single" w:sz="6" w:space="0" w:color="auto"/>
            </w:tcBorders>
          </w:tcPr>
          <w:p w14:paraId="763D9C84" w14:textId="0108E37B" w:rsidR="00012D2A" w:rsidRDefault="00012D2A" w:rsidP="00A204BD">
            <w:pPr>
              <w:pStyle w:val="TABL02TexteNoir"/>
              <w:rPr>
                <w:sz w:val="22"/>
              </w:rPr>
            </w:pPr>
            <w:r>
              <w:rPr>
                <w:sz w:val="22"/>
              </w:rPr>
              <w:t>2.1</w:t>
            </w:r>
          </w:p>
        </w:tc>
        <w:tc>
          <w:tcPr>
            <w:tcW w:w="1589" w:type="dxa"/>
            <w:tcBorders>
              <w:top w:val="single" w:sz="6" w:space="0" w:color="auto"/>
              <w:left w:val="single" w:sz="6" w:space="0" w:color="auto"/>
              <w:bottom w:val="single" w:sz="6" w:space="0" w:color="auto"/>
              <w:right w:val="single" w:sz="6" w:space="0" w:color="auto"/>
            </w:tcBorders>
          </w:tcPr>
          <w:p w14:paraId="34AA756E" w14:textId="4D0B8501" w:rsidR="00012D2A" w:rsidRDefault="00012D2A" w:rsidP="00A204BD">
            <w:pPr>
              <w:pStyle w:val="TABL02TexteNoir"/>
              <w:rPr>
                <w:sz w:val="22"/>
              </w:rPr>
            </w:pPr>
            <w:r>
              <w:rPr>
                <w:sz w:val="22"/>
              </w:rPr>
              <w:t>21/12/21</w:t>
            </w:r>
          </w:p>
        </w:tc>
        <w:tc>
          <w:tcPr>
            <w:tcW w:w="1879" w:type="dxa"/>
            <w:tcBorders>
              <w:top w:val="single" w:sz="6" w:space="0" w:color="auto"/>
              <w:left w:val="single" w:sz="6" w:space="0" w:color="auto"/>
              <w:bottom w:val="single" w:sz="6" w:space="0" w:color="auto"/>
              <w:right w:val="single" w:sz="6" w:space="0" w:color="auto"/>
            </w:tcBorders>
          </w:tcPr>
          <w:p w14:paraId="289B58DE" w14:textId="77777777" w:rsidR="00012D2A" w:rsidRDefault="00012D2A" w:rsidP="00A204BD">
            <w:pPr>
              <w:pStyle w:val="TABL02TexteNoir"/>
              <w:rPr>
                <w:sz w:val="22"/>
              </w:rPr>
            </w:pPr>
            <w:r>
              <w:rPr>
                <w:sz w:val="22"/>
              </w:rPr>
              <w:t>G. BOIVINEAU</w:t>
            </w:r>
          </w:p>
          <w:p w14:paraId="0A67D202" w14:textId="4DFA4E5B" w:rsidR="00012D2A" w:rsidRPr="00AE047C" w:rsidRDefault="00012D2A" w:rsidP="00A204BD">
            <w:pPr>
              <w:pStyle w:val="TABL02TexteNoir"/>
            </w:pPr>
            <w:r>
              <w:rPr>
                <w:sz w:val="22"/>
              </w:rPr>
              <w:t>Y. ROUCHON</w:t>
            </w:r>
          </w:p>
        </w:tc>
        <w:tc>
          <w:tcPr>
            <w:tcW w:w="5061" w:type="dxa"/>
            <w:tcBorders>
              <w:top w:val="single" w:sz="6" w:space="0" w:color="auto"/>
              <w:left w:val="single" w:sz="6" w:space="0" w:color="auto"/>
              <w:bottom w:val="single" w:sz="6" w:space="0" w:color="auto"/>
              <w:right w:val="single" w:sz="6" w:space="0" w:color="auto"/>
            </w:tcBorders>
          </w:tcPr>
          <w:p w14:paraId="027E00AF" w14:textId="169CD9F2" w:rsidR="00012D2A" w:rsidRDefault="00012D2A" w:rsidP="00A204BD">
            <w:pPr>
              <w:pStyle w:val="TABL02TexteNoir"/>
              <w:rPr>
                <w:sz w:val="22"/>
              </w:rPr>
            </w:pPr>
            <w:r>
              <w:rPr>
                <w:sz w:val="22"/>
              </w:rPr>
              <w:t>Suppression du PAG</w:t>
            </w:r>
          </w:p>
          <w:p w14:paraId="4BF0506C" w14:textId="2A4414E9" w:rsidR="00681D5B" w:rsidRDefault="00681D5B" w:rsidP="00A204BD">
            <w:pPr>
              <w:pStyle w:val="TABL02TexteNoir"/>
              <w:rPr>
                <w:sz w:val="22"/>
              </w:rPr>
            </w:pPr>
            <w:r>
              <w:rPr>
                <w:sz w:val="22"/>
              </w:rPr>
              <w:t>Version validée</w:t>
            </w:r>
            <w:r w:rsidR="001B693F">
              <w:rPr>
                <w:sz w:val="22"/>
              </w:rPr>
              <w:t xml:space="preserve"> (consensus </w:t>
            </w:r>
            <w:proofErr w:type="spellStart"/>
            <w:r w:rsidR="001B693F">
              <w:rPr>
                <w:sz w:val="22"/>
              </w:rPr>
              <w:t>Interop</w:t>
            </w:r>
            <w:proofErr w:type="spellEnd"/>
            <w:r w:rsidR="001B693F">
              <w:rPr>
                <w:sz w:val="22"/>
              </w:rPr>
              <w:t>)</w:t>
            </w:r>
          </w:p>
        </w:tc>
      </w:tr>
      <w:tr w:rsidR="00012D2A" w14:paraId="79DF6FE7" w14:textId="77777777" w:rsidTr="00E16001">
        <w:trPr>
          <w:cantSplit/>
          <w:trHeight w:val="444"/>
        </w:trPr>
        <w:tc>
          <w:tcPr>
            <w:tcW w:w="1578" w:type="dxa"/>
            <w:tcBorders>
              <w:top w:val="single" w:sz="6" w:space="0" w:color="auto"/>
              <w:left w:val="single" w:sz="6" w:space="0" w:color="auto"/>
              <w:bottom w:val="single" w:sz="6" w:space="0" w:color="auto"/>
              <w:right w:val="single" w:sz="6" w:space="0" w:color="auto"/>
            </w:tcBorders>
          </w:tcPr>
          <w:p w14:paraId="30140937" w14:textId="12F165BB" w:rsidR="00012D2A" w:rsidRDefault="00012D2A" w:rsidP="00A204BD">
            <w:pPr>
              <w:pStyle w:val="TABL02TexteNoir"/>
              <w:rPr>
                <w:sz w:val="22"/>
              </w:rPr>
            </w:pPr>
            <w:r>
              <w:rPr>
                <w:sz w:val="22"/>
              </w:rPr>
              <w:t>2.2</w:t>
            </w:r>
          </w:p>
        </w:tc>
        <w:tc>
          <w:tcPr>
            <w:tcW w:w="1589" w:type="dxa"/>
            <w:tcBorders>
              <w:top w:val="single" w:sz="6" w:space="0" w:color="auto"/>
              <w:left w:val="single" w:sz="6" w:space="0" w:color="auto"/>
              <w:bottom w:val="single" w:sz="6" w:space="0" w:color="auto"/>
              <w:right w:val="single" w:sz="6" w:space="0" w:color="auto"/>
            </w:tcBorders>
          </w:tcPr>
          <w:p w14:paraId="0BB24CA3" w14:textId="417A6BB0" w:rsidR="00012D2A" w:rsidRDefault="00313557" w:rsidP="00A204BD">
            <w:pPr>
              <w:pStyle w:val="TABL02TexteNoir"/>
              <w:rPr>
                <w:sz w:val="22"/>
              </w:rPr>
            </w:pPr>
            <w:r>
              <w:rPr>
                <w:sz w:val="22"/>
              </w:rPr>
              <w:t>07</w:t>
            </w:r>
            <w:r w:rsidR="00012D2A">
              <w:rPr>
                <w:sz w:val="22"/>
              </w:rPr>
              <w:t>/0</w:t>
            </w:r>
            <w:r w:rsidR="001B04B3">
              <w:rPr>
                <w:sz w:val="22"/>
              </w:rPr>
              <w:t>2</w:t>
            </w:r>
            <w:r w:rsidR="00012D2A">
              <w:rPr>
                <w:sz w:val="22"/>
              </w:rPr>
              <w:t>/22</w:t>
            </w:r>
          </w:p>
        </w:tc>
        <w:tc>
          <w:tcPr>
            <w:tcW w:w="1879" w:type="dxa"/>
            <w:tcBorders>
              <w:top w:val="single" w:sz="6" w:space="0" w:color="auto"/>
              <w:left w:val="single" w:sz="6" w:space="0" w:color="auto"/>
              <w:bottom w:val="single" w:sz="6" w:space="0" w:color="auto"/>
              <w:right w:val="single" w:sz="6" w:space="0" w:color="auto"/>
            </w:tcBorders>
          </w:tcPr>
          <w:p w14:paraId="5232D1E5" w14:textId="10AB121C" w:rsidR="00012D2A" w:rsidRDefault="00012D2A"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60020E5C" w14:textId="77777777" w:rsidR="00012D2A" w:rsidRDefault="009E288B" w:rsidP="00A204BD">
            <w:pPr>
              <w:pStyle w:val="TABL02TexteNoir"/>
              <w:rPr>
                <w:sz w:val="22"/>
              </w:rPr>
            </w:pPr>
            <w:r>
              <w:rPr>
                <w:sz w:val="22"/>
              </w:rPr>
              <w:t xml:space="preserve">Changement du </w:t>
            </w:r>
            <w:proofErr w:type="spellStart"/>
            <w:r>
              <w:rPr>
                <w:sz w:val="22"/>
              </w:rPr>
              <w:t>naming</w:t>
            </w:r>
            <w:proofErr w:type="spellEnd"/>
          </w:p>
          <w:p w14:paraId="48AF34CB" w14:textId="77777777" w:rsidR="008B6612" w:rsidRDefault="008B6612" w:rsidP="00A204BD">
            <w:pPr>
              <w:pStyle w:val="TABL02TexteNoir"/>
              <w:rPr>
                <w:sz w:val="22"/>
              </w:rPr>
            </w:pPr>
            <w:r>
              <w:rPr>
                <w:sz w:val="22"/>
              </w:rPr>
              <w:t>Précision de la position PM attendue</w:t>
            </w:r>
          </w:p>
          <w:p w14:paraId="587EFFAF" w14:textId="2BC1475E" w:rsidR="00BA7605" w:rsidRDefault="00BA7605" w:rsidP="00A204BD">
            <w:pPr>
              <w:pStyle w:val="TABL02TexteNoir"/>
              <w:rPr>
                <w:sz w:val="22"/>
              </w:rPr>
            </w:pPr>
            <w:r>
              <w:rPr>
                <w:sz w:val="22"/>
              </w:rPr>
              <w:t xml:space="preserve">Suppression du mode pull </w:t>
            </w:r>
            <w:r w:rsidR="005A5898">
              <w:rPr>
                <w:sz w:val="22"/>
              </w:rPr>
              <w:t xml:space="preserve">et ajout de la notion </w:t>
            </w:r>
            <w:r w:rsidR="00313557">
              <w:rPr>
                <w:sz w:val="22"/>
              </w:rPr>
              <w:t>de retry</w:t>
            </w:r>
          </w:p>
          <w:p w14:paraId="0F27FB45" w14:textId="19750608" w:rsidR="00313557" w:rsidRDefault="00313557" w:rsidP="00A204BD">
            <w:pPr>
              <w:pStyle w:val="TABL02TexteNoir"/>
              <w:rPr>
                <w:sz w:val="22"/>
              </w:rPr>
            </w:pPr>
            <w:r>
              <w:rPr>
                <w:sz w:val="22"/>
              </w:rPr>
              <w:t xml:space="preserve">Ajout de la </w:t>
            </w:r>
            <w:proofErr w:type="spellStart"/>
            <w:r>
              <w:rPr>
                <w:sz w:val="22"/>
              </w:rPr>
              <w:t>ref_inter</w:t>
            </w:r>
            <w:r w:rsidR="00C92FF2">
              <w:rPr>
                <w:sz w:val="22"/>
              </w:rPr>
              <w:t>v</w:t>
            </w:r>
            <w:r>
              <w:rPr>
                <w:sz w:val="22"/>
              </w:rPr>
              <w:t>_OI</w:t>
            </w:r>
            <w:proofErr w:type="spellEnd"/>
            <w:r>
              <w:rPr>
                <w:sz w:val="22"/>
              </w:rPr>
              <w:t xml:space="preserve"> dans la réponse de R M1 et R M3</w:t>
            </w:r>
          </w:p>
          <w:p w14:paraId="02AB1F61" w14:textId="270D25AC" w:rsidR="00313557" w:rsidRDefault="00696D8E" w:rsidP="00A204BD">
            <w:pPr>
              <w:pStyle w:val="TABL02TexteNoir"/>
              <w:rPr>
                <w:sz w:val="22"/>
              </w:rPr>
            </w:pPr>
            <w:r>
              <w:rPr>
                <w:sz w:val="22"/>
              </w:rPr>
              <w:t>Précision sur l</w:t>
            </w:r>
            <w:r w:rsidR="00046646">
              <w:rPr>
                <w:sz w:val="22"/>
              </w:rPr>
              <w:t xml:space="preserve">’envoi de </w:t>
            </w:r>
            <w:r w:rsidR="005A5898">
              <w:rPr>
                <w:sz w:val="22"/>
              </w:rPr>
              <w:t>M5 en cas d’absence de clients KO</w:t>
            </w:r>
          </w:p>
        </w:tc>
      </w:tr>
      <w:tr w:rsidR="00012D2A" w14:paraId="25993E09" w14:textId="2201C90A" w:rsidTr="00E16001">
        <w:trPr>
          <w:cantSplit/>
          <w:trHeight w:val="230"/>
        </w:trPr>
        <w:tc>
          <w:tcPr>
            <w:tcW w:w="1578" w:type="dxa"/>
            <w:tcBorders>
              <w:top w:val="single" w:sz="6" w:space="0" w:color="auto"/>
              <w:left w:val="single" w:sz="6" w:space="0" w:color="auto"/>
              <w:bottom w:val="single" w:sz="6" w:space="0" w:color="auto"/>
              <w:right w:val="single" w:sz="6" w:space="0" w:color="auto"/>
            </w:tcBorders>
          </w:tcPr>
          <w:p w14:paraId="7DE788A0" w14:textId="63681AC3" w:rsidR="00012D2A" w:rsidRDefault="00573A55" w:rsidP="00A204BD">
            <w:pPr>
              <w:pStyle w:val="TABL02TexteNoir"/>
              <w:rPr>
                <w:sz w:val="22"/>
              </w:rPr>
            </w:pPr>
            <w:r>
              <w:rPr>
                <w:sz w:val="22"/>
              </w:rPr>
              <w:t>2.3</w:t>
            </w:r>
          </w:p>
        </w:tc>
        <w:tc>
          <w:tcPr>
            <w:tcW w:w="1589" w:type="dxa"/>
            <w:tcBorders>
              <w:top w:val="single" w:sz="6" w:space="0" w:color="auto"/>
              <w:left w:val="single" w:sz="6" w:space="0" w:color="auto"/>
              <w:bottom w:val="single" w:sz="6" w:space="0" w:color="auto"/>
              <w:right w:val="single" w:sz="6" w:space="0" w:color="auto"/>
            </w:tcBorders>
          </w:tcPr>
          <w:p w14:paraId="36714F72" w14:textId="0344954D" w:rsidR="00012D2A" w:rsidRDefault="00573A55" w:rsidP="00A204BD">
            <w:pPr>
              <w:pStyle w:val="TABL02TexteNoir"/>
              <w:rPr>
                <w:sz w:val="22"/>
              </w:rPr>
            </w:pPr>
            <w:r>
              <w:rPr>
                <w:sz w:val="22"/>
              </w:rPr>
              <w:t>14/0</w:t>
            </w:r>
            <w:r w:rsidR="006A0E7D">
              <w:rPr>
                <w:sz w:val="22"/>
              </w:rPr>
              <w:t>3</w:t>
            </w:r>
            <w:r>
              <w:rPr>
                <w:sz w:val="22"/>
              </w:rPr>
              <w:t>/22</w:t>
            </w:r>
          </w:p>
        </w:tc>
        <w:tc>
          <w:tcPr>
            <w:tcW w:w="1879" w:type="dxa"/>
            <w:tcBorders>
              <w:top w:val="single" w:sz="6" w:space="0" w:color="auto"/>
              <w:left w:val="single" w:sz="6" w:space="0" w:color="auto"/>
              <w:bottom w:val="single" w:sz="6" w:space="0" w:color="auto"/>
              <w:right w:val="single" w:sz="6" w:space="0" w:color="auto"/>
            </w:tcBorders>
          </w:tcPr>
          <w:p w14:paraId="3401A2DB" w14:textId="4630E2C3" w:rsidR="00012D2A" w:rsidRPr="00AE047C" w:rsidRDefault="00573A55" w:rsidP="00A204BD">
            <w:pPr>
              <w:pStyle w:val="TABL02TexteNoir"/>
            </w:pPr>
            <w:r w:rsidRPr="009F78C4">
              <w:rPr>
                <w:sz w:val="22"/>
              </w:rPr>
              <w:t>J.FAY</w:t>
            </w:r>
          </w:p>
        </w:tc>
        <w:tc>
          <w:tcPr>
            <w:tcW w:w="5061" w:type="dxa"/>
            <w:tcBorders>
              <w:top w:val="single" w:sz="6" w:space="0" w:color="auto"/>
              <w:left w:val="single" w:sz="6" w:space="0" w:color="auto"/>
              <w:bottom w:val="single" w:sz="6" w:space="0" w:color="auto"/>
              <w:right w:val="single" w:sz="6" w:space="0" w:color="auto"/>
            </w:tcBorders>
          </w:tcPr>
          <w:p w14:paraId="3DD16840" w14:textId="431DDD20" w:rsidR="00012D2A" w:rsidRDefault="00573A55" w:rsidP="00A204BD">
            <w:pPr>
              <w:pStyle w:val="TABL02TexteNoir"/>
              <w:rPr>
                <w:sz w:val="22"/>
              </w:rPr>
            </w:pPr>
            <w:r>
              <w:rPr>
                <w:sz w:val="22"/>
              </w:rPr>
              <w:t>Ajout du « e » dans le nom du champs « Nature_PBO_PTO »</w:t>
            </w:r>
          </w:p>
        </w:tc>
      </w:tr>
      <w:tr w:rsidR="00012D2A" w14:paraId="3B303C03" w14:textId="02E1A635" w:rsidTr="00E16001">
        <w:trPr>
          <w:cantSplit/>
          <w:trHeight w:val="427"/>
        </w:trPr>
        <w:tc>
          <w:tcPr>
            <w:tcW w:w="1578" w:type="dxa"/>
            <w:tcBorders>
              <w:top w:val="single" w:sz="6" w:space="0" w:color="auto"/>
              <w:left w:val="single" w:sz="6" w:space="0" w:color="auto"/>
              <w:bottom w:val="single" w:sz="6" w:space="0" w:color="auto"/>
              <w:right w:val="single" w:sz="6" w:space="0" w:color="auto"/>
            </w:tcBorders>
          </w:tcPr>
          <w:p w14:paraId="02EDB07F" w14:textId="75687C7D" w:rsidR="00012D2A" w:rsidRDefault="006A0E7D" w:rsidP="00A204BD">
            <w:pPr>
              <w:pStyle w:val="TABL02TexteNoir"/>
              <w:rPr>
                <w:sz w:val="22"/>
              </w:rPr>
            </w:pPr>
            <w:r>
              <w:rPr>
                <w:sz w:val="22"/>
              </w:rPr>
              <w:t>2.4</w:t>
            </w:r>
          </w:p>
        </w:tc>
        <w:tc>
          <w:tcPr>
            <w:tcW w:w="1589" w:type="dxa"/>
            <w:tcBorders>
              <w:top w:val="single" w:sz="6" w:space="0" w:color="auto"/>
              <w:left w:val="single" w:sz="6" w:space="0" w:color="auto"/>
              <w:bottom w:val="single" w:sz="6" w:space="0" w:color="auto"/>
              <w:right w:val="single" w:sz="6" w:space="0" w:color="auto"/>
            </w:tcBorders>
          </w:tcPr>
          <w:p w14:paraId="7398A7B7" w14:textId="0F389BA9" w:rsidR="00012D2A" w:rsidRDefault="006A0E7D" w:rsidP="00A204BD">
            <w:pPr>
              <w:pStyle w:val="TABL02TexteNoir"/>
              <w:rPr>
                <w:sz w:val="22"/>
              </w:rPr>
            </w:pPr>
            <w:r>
              <w:rPr>
                <w:sz w:val="22"/>
              </w:rPr>
              <w:t>06/04/22</w:t>
            </w:r>
          </w:p>
        </w:tc>
        <w:tc>
          <w:tcPr>
            <w:tcW w:w="1879" w:type="dxa"/>
            <w:tcBorders>
              <w:top w:val="single" w:sz="6" w:space="0" w:color="auto"/>
              <w:left w:val="single" w:sz="6" w:space="0" w:color="auto"/>
              <w:bottom w:val="single" w:sz="6" w:space="0" w:color="auto"/>
              <w:right w:val="single" w:sz="6" w:space="0" w:color="auto"/>
            </w:tcBorders>
          </w:tcPr>
          <w:p w14:paraId="4266FE6F" w14:textId="0C585B60" w:rsidR="00012D2A" w:rsidRDefault="006A0E7D"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1C811275" w14:textId="1B59B399" w:rsidR="00302D4C" w:rsidRDefault="00302D4C" w:rsidP="00A204BD">
            <w:pPr>
              <w:pStyle w:val="TABL02TexteNoir"/>
              <w:rPr>
                <w:sz w:val="22"/>
              </w:rPr>
            </w:pPr>
            <w:r>
              <w:rPr>
                <w:sz w:val="22"/>
              </w:rPr>
              <w:t xml:space="preserve">Maj du format </w:t>
            </w:r>
            <w:proofErr w:type="gramStart"/>
            <w:r>
              <w:rPr>
                <w:sz w:val="22"/>
              </w:rPr>
              <w:t>HH:</w:t>
            </w:r>
            <w:proofErr w:type="gramEnd"/>
            <w:r>
              <w:rPr>
                <w:sz w:val="22"/>
              </w:rPr>
              <w:t>MM:SS</w:t>
            </w:r>
          </w:p>
          <w:p w14:paraId="04974B4B" w14:textId="61A1F000" w:rsidR="00012D2A" w:rsidRDefault="006A0E7D" w:rsidP="00A204BD">
            <w:pPr>
              <w:pStyle w:val="TABL02TexteNoir"/>
              <w:rPr>
                <w:sz w:val="22"/>
              </w:rPr>
            </w:pPr>
            <w:r>
              <w:rPr>
                <w:sz w:val="22"/>
              </w:rPr>
              <w:t>Ajout de l’heure</w:t>
            </w:r>
            <w:r w:rsidR="00302D4C">
              <w:rPr>
                <w:sz w:val="22"/>
              </w:rPr>
              <w:t>/minute/seconde de coupure dans le message M5</w:t>
            </w:r>
          </w:p>
        </w:tc>
      </w:tr>
      <w:tr w:rsidR="00012D2A" w14:paraId="5644DBEE" w14:textId="20F21861" w:rsidTr="00E16001">
        <w:trPr>
          <w:cantSplit/>
          <w:trHeight w:val="230"/>
        </w:trPr>
        <w:tc>
          <w:tcPr>
            <w:tcW w:w="1578" w:type="dxa"/>
            <w:tcBorders>
              <w:top w:val="single" w:sz="6" w:space="0" w:color="auto"/>
              <w:left w:val="single" w:sz="6" w:space="0" w:color="auto"/>
              <w:bottom w:val="single" w:sz="6" w:space="0" w:color="auto"/>
              <w:right w:val="single" w:sz="6" w:space="0" w:color="auto"/>
            </w:tcBorders>
          </w:tcPr>
          <w:p w14:paraId="447B08AB" w14:textId="0225ADD6" w:rsidR="00012D2A" w:rsidRDefault="00233EA4" w:rsidP="00A204BD">
            <w:pPr>
              <w:pStyle w:val="TABL02TexteNoir"/>
              <w:rPr>
                <w:sz w:val="22"/>
              </w:rPr>
            </w:pPr>
            <w:r>
              <w:rPr>
                <w:sz w:val="22"/>
              </w:rPr>
              <w:t>2.5</w:t>
            </w:r>
          </w:p>
        </w:tc>
        <w:tc>
          <w:tcPr>
            <w:tcW w:w="1589" w:type="dxa"/>
            <w:tcBorders>
              <w:top w:val="single" w:sz="6" w:space="0" w:color="auto"/>
              <w:left w:val="single" w:sz="6" w:space="0" w:color="auto"/>
              <w:bottom w:val="single" w:sz="6" w:space="0" w:color="auto"/>
              <w:right w:val="single" w:sz="6" w:space="0" w:color="auto"/>
            </w:tcBorders>
          </w:tcPr>
          <w:p w14:paraId="3F087032" w14:textId="64A6B53E" w:rsidR="00012D2A" w:rsidRDefault="00233EA4" w:rsidP="00A204BD">
            <w:pPr>
              <w:pStyle w:val="TABL02TexteNoir"/>
              <w:rPr>
                <w:sz w:val="22"/>
              </w:rPr>
            </w:pPr>
            <w:r>
              <w:rPr>
                <w:sz w:val="22"/>
              </w:rPr>
              <w:t>07/04/22</w:t>
            </w:r>
          </w:p>
        </w:tc>
        <w:tc>
          <w:tcPr>
            <w:tcW w:w="1879" w:type="dxa"/>
            <w:tcBorders>
              <w:top w:val="single" w:sz="6" w:space="0" w:color="auto"/>
              <w:left w:val="single" w:sz="6" w:space="0" w:color="auto"/>
              <w:bottom w:val="single" w:sz="6" w:space="0" w:color="auto"/>
              <w:right w:val="single" w:sz="6" w:space="0" w:color="auto"/>
            </w:tcBorders>
          </w:tcPr>
          <w:p w14:paraId="41C51378" w14:textId="7EC8F41F" w:rsidR="00012D2A" w:rsidRDefault="00233EA4"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D359932" w14:textId="77777777" w:rsidR="00012D2A" w:rsidRDefault="00233EA4" w:rsidP="00A204BD">
            <w:pPr>
              <w:pStyle w:val="TABL02TexteNoir"/>
              <w:rPr>
                <w:sz w:val="22"/>
              </w:rPr>
            </w:pPr>
            <w:r>
              <w:rPr>
                <w:sz w:val="22"/>
              </w:rPr>
              <w:t xml:space="preserve">Spécification </w:t>
            </w:r>
            <w:r w:rsidR="00B41ABE">
              <w:rPr>
                <w:sz w:val="22"/>
              </w:rPr>
              <w:t>de R M2 / R M4 et R M5</w:t>
            </w:r>
          </w:p>
          <w:p w14:paraId="4088AC40" w14:textId="27527F64" w:rsidR="00B41ABE" w:rsidRDefault="00B41ABE" w:rsidP="00A204BD">
            <w:pPr>
              <w:pStyle w:val="TABL02TexteNoir"/>
              <w:rPr>
                <w:sz w:val="22"/>
              </w:rPr>
            </w:pPr>
            <w:r>
              <w:rPr>
                <w:sz w:val="22"/>
              </w:rPr>
              <w:t>Ajout du « PM INCONNU » dans R M1 / R M3</w:t>
            </w:r>
          </w:p>
        </w:tc>
      </w:tr>
      <w:tr w:rsidR="00012D2A" w14:paraId="12707DBA" w14:textId="723146BE" w:rsidTr="00E16001">
        <w:trPr>
          <w:cantSplit/>
          <w:trHeight w:val="658"/>
        </w:trPr>
        <w:tc>
          <w:tcPr>
            <w:tcW w:w="1578" w:type="dxa"/>
            <w:tcBorders>
              <w:top w:val="single" w:sz="6" w:space="0" w:color="auto"/>
              <w:left w:val="single" w:sz="6" w:space="0" w:color="auto"/>
              <w:bottom w:val="single" w:sz="6" w:space="0" w:color="auto"/>
              <w:right w:val="single" w:sz="6" w:space="0" w:color="auto"/>
            </w:tcBorders>
          </w:tcPr>
          <w:p w14:paraId="2AB61AA5" w14:textId="7A434EE4" w:rsidR="00012D2A" w:rsidRDefault="001849B4" w:rsidP="00A204BD">
            <w:pPr>
              <w:pStyle w:val="TABL02TexteNoir"/>
              <w:rPr>
                <w:sz w:val="22"/>
              </w:rPr>
            </w:pPr>
            <w:r>
              <w:rPr>
                <w:sz w:val="22"/>
              </w:rPr>
              <w:t>2.6</w:t>
            </w:r>
          </w:p>
        </w:tc>
        <w:tc>
          <w:tcPr>
            <w:tcW w:w="1589" w:type="dxa"/>
            <w:tcBorders>
              <w:top w:val="single" w:sz="6" w:space="0" w:color="auto"/>
              <w:left w:val="single" w:sz="6" w:space="0" w:color="auto"/>
              <w:bottom w:val="single" w:sz="6" w:space="0" w:color="auto"/>
              <w:right w:val="single" w:sz="6" w:space="0" w:color="auto"/>
            </w:tcBorders>
          </w:tcPr>
          <w:p w14:paraId="2728F5F9" w14:textId="471A7A73" w:rsidR="00012D2A" w:rsidRDefault="004E503D" w:rsidP="00A204BD">
            <w:pPr>
              <w:pStyle w:val="TABL02TexteNoir"/>
              <w:rPr>
                <w:sz w:val="22"/>
              </w:rPr>
            </w:pPr>
            <w:r>
              <w:rPr>
                <w:sz w:val="22"/>
              </w:rPr>
              <w:t>15</w:t>
            </w:r>
            <w:r w:rsidR="00C03775">
              <w:rPr>
                <w:sz w:val="22"/>
              </w:rPr>
              <w:t>/0</w:t>
            </w:r>
            <w:r>
              <w:rPr>
                <w:sz w:val="22"/>
              </w:rPr>
              <w:t>6</w:t>
            </w:r>
            <w:r w:rsidR="00C03775">
              <w:rPr>
                <w:sz w:val="22"/>
              </w:rPr>
              <w:t>/22</w:t>
            </w:r>
          </w:p>
        </w:tc>
        <w:tc>
          <w:tcPr>
            <w:tcW w:w="1879" w:type="dxa"/>
            <w:tcBorders>
              <w:top w:val="single" w:sz="6" w:space="0" w:color="auto"/>
              <w:left w:val="single" w:sz="6" w:space="0" w:color="auto"/>
              <w:bottom w:val="single" w:sz="6" w:space="0" w:color="auto"/>
              <w:right w:val="single" w:sz="6" w:space="0" w:color="auto"/>
            </w:tcBorders>
          </w:tcPr>
          <w:p w14:paraId="6971169D" w14:textId="134FA92A" w:rsidR="00012D2A" w:rsidRDefault="00C03775"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48869316" w14:textId="3750110B" w:rsidR="00012D2A" w:rsidRDefault="00C03775" w:rsidP="00A204BD">
            <w:pPr>
              <w:pStyle w:val="TABL02TexteNoir"/>
              <w:rPr>
                <w:sz w:val="22"/>
              </w:rPr>
            </w:pPr>
            <w:r>
              <w:rPr>
                <w:sz w:val="22"/>
              </w:rPr>
              <w:t>Réduction à 4 valeurs possible pour la nature d’intervention</w:t>
            </w:r>
            <w:r w:rsidR="00687BAD">
              <w:rPr>
                <w:sz w:val="22"/>
              </w:rPr>
              <w:t xml:space="preserve"> dans M1/M3</w:t>
            </w:r>
          </w:p>
          <w:p w14:paraId="2BC540F6" w14:textId="226BE9AC" w:rsidR="006A1B12" w:rsidRDefault="006A1B12" w:rsidP="00A204BD">
            <w:pPr>
              <w:pStyle w:val="TABL02TexteNoir"/>
              <w:rPr>
                <w:sz w:val="22"/>
              </w:rPr>
            </w:pPr>
            <w:r>
              <w:rPr>
                <w:sz w:val="22"/>
              </w:rPr>
              <w:t xml:space="preserve">Modification des conditions d’envoi de </w:t>
            </w:r>
            <w:r w:rsidR="00AA0009">
              <w:rPr>
                <w:sz w:val="22"/>
              </w:rPr>
              <w:t>M1/M3/</w:t>
            </w:r>
            <w:r>
              <w:rPr>
                <w:sz w:val="22"/>
              </w:rPr>
              <w:t>M5</w:t>
            </w:r>
          </w:p>
          <w:p w14:paraId="1AE8E4EF" w14:textId="77777777" w:rsidR="006A1B12" w:rsidRDefault="006A1B12" w:rsidP="00A204BD">
            <w:pPr>
              <w:pStyle w:val="TABL02TexteNoir"/>
              <w:rPr>
                <w:sz w:val="22"/>
              </w:rPr>
            </w:pPr>
            <w:r>
              <w:rPr>
                <w:sz w:val="22"/>
              </w:rPr>
              <w:t xml:space="preserve">Précisions </w:t>
            </w:r>
            <w:r w:rsidR="00FD72A9">
              <w:rPr>
                <w:sz w:val="22"/>
              </w:rPr>
              <w:t xml:space="preserve">sur les </w:t>
            </w:r>
            <w:r w:rsidR="001E2709">
              <w:rPr>
                <w:sz w:val="22"/>
              </w:rPr>
              <w:t xml:space="preserve">critères de </w:t>
            </w:r>
            <w:r w:rsidR="00FD72A9">
              <w:rPr>
                <w:sz w:val="22"/>
              </w:rPr>
              <w:t>clients</w:t>
            </w:r>
            <w:r w:rsidR="001E2709">
              <w:rPr>
                <w:sz w:val="22"/>
              </w:rPr>
              <w:t xml:space="preserve"> KO</w:t>
            </w:r>
            <w:r w:rsidR="00FD72A9">
              <w:rPr>
                <w:sz w:val="22"/>
              </w:rPr>
              <w:t xml:space="preserve"> </w:t>
            </w:r>
            <w:r w:rsidR="009E0CF4">
              <w:rPr>
                <w:sz w:val="22"/>
              </w:rPr>
              <w:t>dans M5</w:t>
            </w:r>
          </w:p>
          <w:p w14:paraId="4FA27837" w14:textId="77777777" w:rsidR="00B15BFC" w:rsidRDefault="00B15BFC" w:rsidP="00A204BD">
            <w:pPr>
              <w:pStyle w:val="TABL02TexteNoir"/>
              <w:rPr>
                <w:sz w:val="22"/>
              </w:rPr>
            </w:pPr>
            <w:r>
              <w:rPr>
                <w:sz w:val="22"/>
              </w:rPr>
              <w:t>Ajout des règles de gestion à la réception de M1/M3</w:t>
            </w:r>
          </w:p>
          <w:p w14:paraId="619A9746" w14:textId="77777777" w:rsidR="00E05FC7" w:rsidRDefault="00E05FC7" w:rsidP="00A204BD">
            <w:pPr>
              <w:pStyle w:val="TABL02TexteNoir"/>
              <w:rPr>
                <w:sz w:val="22"/>
              </w:rPr>
            </w:pPr>
            <w:r>
              <w:rPr>
                <w:sz w:val="22"/>
              </w:rPr>
              <w:t>Ajout de la spécification de R M2/R M4/R M5</w:t>
            </w:r>
          </w:p>
          <w:p w14:paraId="327D77FA" w14:textId="1FC71C50" w:rsidR="00807AEB" w:rsidRDefault="00177EA3" w:rsidP="00A204BD">
            <w:pPr>
              <w:pStyle w:val="TABL02TexteNoir"/>
              <w:rPr>
                <w:sz w:val="22"/>
              </w:rPr>
            </w:pPr>
            <w:r>
              <w:rPr>
                <w:sz w:val="22"/>
              </w:rPr>
              <w:t>Ajout d’évolutions potentielles</w:t>
            </w:r>
          </w:p>
        </w:tc>
      </w:tr>
      <w:tr w:rsidR="00012D2A" w14:paraId="196D4A9B" w14:textId="03739538" w:rsidTr="00E16001">
        <w:trPr>
          <w:cantSplit/>
          <w:trHeight w:val="245"/>
        </w:trPr>
        <w:tc>
          <w:tcPr>
            <w:tcW w:w="1578" w:type="dxa"/>
            <w:tcBorders>
              <w:top w:val="single" w:sz="6" w:space="0" w:color="auto"/>
              <w:left w:val="single" w:sz="6" w:space="0" w:color="auto"/>
              <w:bottom w:val="single" w:sz="6" w:space="0" w:color="auto"/>
              <w:right w:val="single" w:sz="6" w:space="0" w:color="auto"/>
            </w:tcBorders>
          </w:tcPr>
          <w:p w14:paraId="0093FC20" w14:textId="2CFDFD8D" w:rsidR="00012D2A" w:rsidRDefault="00143055" w:rsidP="00A204BD">
            <w:pPr>
              <w:pStyle w:val="TABL02TexteNoir"/>
              <w:rPr>
                <w:sz w:val="22"/>
              </w:rPr>
            </w:pPr>
            <w:r>
              <w:rPr>
                <w:sz w:val="22"/>
              </w:rPr>
              <w:t>2.7</w:t>
            </w:r>
          </w:p>
        </w:tc>
        <w:tc>
          <w:tcPr>
            <w:tcW w:w="1589" w:type="dxa"/>
            <w:tcBorders>
              <w:top w:val="single" w:sz="6" w:space="0" w:color="auto"/>
              <w:left w:val="single" w:sz="6" w:space="0" w:color="auto"/>
              <w:bottom w:val="single" w:sz="6" w:space="0" w:color="auto"/>
              <w:right w:val="single" w:sz="6" w:space="0" w:color="auto"/>
            </w:tcBorders>
          </w:tcPr>
          <w:p w14:paraId="483C09E7" w14:textId="5E290DF9" w:rsidR="00012D2A" w:rsidRDefault="00143055" w:rsidP="00A204BD">
            <w:pPr>
              <w:pStyle w:val="TABL02TexteNoir"/>
              <w:rPr>
                <w:sz w:val="22"/>
              </w:rPr>
            </w:pPr>
            <w:r>
              <w:rPr>
                <w:sz w:val="22"/>
              </w:rPr>
              <w:t>30/06/22</w:t>
            </w:r>
          </w:p>
        </w:tc>
        <w:tc>
          <w:tcPr>
            <w:tcW w:w="1879" w:type="dxa"/>
            <w:tcBorders>
              <w:top w:val="single" w:sz="6" w:space="0" w:color="auto"/>
              <w:left w:val="single" w:sz="6" w:space="0" w:color="auto"/>
              <w:bottom w:val="single" w:sz="6" w:space="0" w:color="auto"/>
              <w:right w:val="single" w:sz="6" w:space="0" w:color="auto"/>
            </w:tcBorders>
          </w:tcPr>
          <w:p w14:paraId="4254B830" w14:textId="2A97F59E" w:rsidR="00012D2A" w:rsidRDefault="00143055"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440BF2C5" w14:textId="3B87CC2E" w:rsidR="00E66687" w:rsidRDefault="00143055" w:rsidP="00A204BD">
            <w:pPr>
              <w:pStyle w:val="TABL02TexteNoir"/>
              <w:rPr>
                <w:sz w:val="22"/>
              </w:rPr>
            </w:pPr>
            <w:r>
              <w:rPr>
                <w:sz w:val="22"/>
              </w:rPr>
              <w:t xml:space="preserve">Ajout du lien vers le </w:t>
            </w:r>
            <w:proofErr w:type="spellStart"/>
            <w:r>
              <w:rPr>
                <w:sz w:val="22"/>
              </w:rPr>
              <w:t>swagger</w:t>
            </w:r>
            <w:proofErr w:type="spellEnd"/>
            <w:r w:rsidR="00E66687">
              <w:rPr>
                <w:sz w:val="22"/>
              </w:rPr>
              <w:t xml:space="preserve"> </w:t>
            </w:r>
          </w:p>
        </w:tc>
      </w:tr>
      <w:tr w:rsidR="00012D2A" w14:paraId="7C8578C9" w14:textId="4085B816" w:rsidTr="00E16001">
        <w:trPr>
          <w:cantSplit/>
          <w:trHeight w:val="213"/>
        </w:trPr>
        <w:tc>
          <w:tcPr>
            <w:tcW w:w="1578" w:type="dxa"/>
            <w:tcBorders>
              <w:top w:val="single" w:sz="6" w:space="0" w:color="auto"/>
              <w:left w:val="single" w:sz="6" w:space="0" w:color="auto"/>
              <w:bottom w:val="single" w:sz="6" w:space="0" w:color="auto"/>
              <w:right w:val="single" w:sz="6" w:space="0" w:color="auto"/>
            </w:tcBorders>
          </w:tcPr>
          <w:p w14:paraId="10D3EA63" w14:textId="25A2A598" w:rsidR="00012D2A" w:rsidRDefault="00D655C8" w:rsidP="00A204BD">
            <w:pPr>
              <w:pStyle w:val="TABL02TexteNoir"/>
              <w:rPr>
                <w:sz w:val="22"/>
              </w:rPr>
            </w:pPr>
            <w:r>
              <w:rPr>
                <w:sz w:val="22"/>
              </w:rPr>
              <w:t>2.8</w:t>
            </w:r>
          </w:p>
        </w:tc>
        <w:tc>
          <w:tcPr>
            <w:tcW w:w="1589" w:type="dxa"/>
            <w:tcBorders>
              <w:top w:val="single" w:sz="6" w:space="0" w:color="auto"/>
              <w:left w:val="single" w:sz="6" w:space="0" w:color="auto"/>
              <w:bottom w:val="single" w:sz="6" w:space="0" w:color="auto"/>
              <w:right w:val="single" w:sz="6" w:space="0" w:color="auto"/>
            </w:tcBorders>
          </w:tcPr>
          <w:p w14:paraId="2CD395C8" w14:textId="2192760A" w:rsidR="00012D2A" w:rsidRDefault="004A7BEC" w:rsidP="00A204BD">
            <w:pPr>
              <w:pStyle w:val="TABL02TexteNoir"/>
              <w:rPr>
                <w:sz w:val="22"/>
              </w:rPr>
            </w:pPr>
            <w:r>
              <w:rPr>
                <w:sz w:val="22"/>
              </w:rPr>
              <w:t>13/09/22</w:t>
            </w:r>
          </w:p>
        </w:tc>
        <w:tc>
          <w:tcPr>
            <w:tcW w:w="1879" w:type="dxa"/>
            <w:tcBorders>
              <w:top w:val="single" w:sz="6" w:space="0" w:color="auto"/>
              <w:left w:val="single" w:sz="6" w:space="0" w:color="auto"/>
              <w:bottom w:val="single" w:sz="6" w:space="0" w:color="auto"/>
              <w:right w:val="single" w:sz="6" w:space="0" w:color="auto"/>
            </w:tcBorders>
          </w:tcPr>
          <w:p w14:paraId="4C25EDE0" w14:textId="3669B7EB" w:rsidR="00012D2A" w:rsidRDefault="004A7BEC"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2230155F" w14:textId="77777777" w:rsidR="003952F3" w:rsidRPr="00372AD5" w:rsidRDefault="003952F3" w:rsidP="00372AD5">
            <w:pPr>
              <w:rPr>
                <w:rFonts w:ascii="Arial" w:hAnsi="Arial"/>
                <w:sz w:val="22"/>
                <w:szCs w:val="20"/>
              </w:rPr>
            </w:pPr>
            <w:r w:rsidRPr="00372AD5">
              <w:rPr>
                <w:rFonts w:ascii="Arial" w:hAnsi="Arial"/>
                <w:sz w:val="22"/>
              </w:rPr>
              <w:t xml:space="preserve">Autorisation des caractères spéciaux – et _ dans </w:t>
            </w:r>
            <w:proofErr w:type="spellStart"/>
            <w:r w:rsidRPr="00372AD5">
              <w:rPr>
                <w:rFonts w:ascii="Arial" w:hAnsi="Arial"/>
                <w:sz w:val="22"/>
              </w:rPr>
              <w:t>ref_Inter_OI</w:t>
            </w:r>
            <w:proofErr w:type="spellEnd"/>
            <w:r w:rsidRPr="00372AD5">
              <w:rPr>
                <w:rFonts w:ascii="Arial" w:hAnsi="Arial"/>
                <w:sz w:val="22"/>
              </w:rPr>
              <w:t xml:space="preserve"> et </w:t>
            </w:r>
            <w:proofErr w:type="spellStart"/>
            <w:r w:rsidRPr="00372AD5">
              <w:rPr>
                <w:rFonts w:ascii="Arial" w:hAnsi="Arial"/>
                <w:sz w:val="22"/>
              </w:rPr>
              <w:t>ref_Inter_DO</w:t>
            </w:r>
            <w:proofErr w:type="spellEnd"/>
          </w:p>
          <w:p w14:paraId="64AA4D9D" w14:textId="77777777" w:rsidR="00012D2A" w:rsidRDefault="00661FF9" w:rsidP="00A204BD">
            <w:pPr>
              <w:pStyle w:val="TABL02TexteNoir"/>
              <w:rPr>
                <w:sz w:val="22"/>
                <w:szCs w:val="24"/>
              </w:rPr>
            </w:pPr>
            <w:proofErr w:type="spellStart"/>
            <w:r w:rsidRPr="00372AD5">
              <w:rPr>
                <w:sz w:val="22"/>
                <w:szCs w:val="24"/>
              </w:rPr>
              <w:t>Fin_inter</w:t>
            </w:r>
            <w:proofErr w:type="spellEnd"/>
            <w:r w:rsidRPr="00372AD5">
              <w:rPr>
                <w:sz w:val="22"/>
                <w:szCs w:val="24"/>
              </w:rPr>
              <w:t xml:space="preserve"> devient un champs conditionnel</w:t>
            </w:r>
          </w:p>
          <w:p w14:paraId="66238A82" w14:textId="3E9FCDC1" w:rsidR="00661FF9" w:rsidRDefault="00661FF9" w:rsidP="00A204BD">
            <w:pPr>
              <w:pStyle w:val="TABL02TexteNoir"/>
              <w:rPr>
                <w:sz w:val="22"/>
              </w:rPr>
            </w:pPr>
            <w:r w:rsidRPr="00661FF9">
              <w:rPr>
                <w:sz w:val="22"/>
              </w:rPr>
              <w:t>Suppression de la condition d’envoi 6h &lt; heure début/fin &lt; 22h sur M1/M3/M5</w:t>
            </w:r>
          </w:p>
        </w:tc>
      </w:tr>
      <w:tr w:rsidR="00012D2A" w14:paraId="08EFFD04" w14:textId="33C7B5D6"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2777B5E0" w14:textId="4A9FA53A" w:rsidR="00012D2A" w:rsidRDefault="0005113E" w:rsidP="00A204BD">
            <w:pPr>
              <w:pStyle w:val="TABL02TexteNoir"/>
              <w:rPr>
                <w:sz w:val="22"/>
              </w:rPr>
            </w:pPr>
            <w:r>
              <w:rPr>
                <w:sz w:val="22"/>
              </w:rPr>
              <w:t>2.9</w:t>
            </w:r>
          </w:p>
        </w:tc>
        <w:tc>
          <w:tcPr>
            <w:tcW w:w="1589" w:type="dxa"/>
            <w:tcBorders>
              <w:top w:val="single" w:sz="6" w:space="0" w:color="auto"/>
              <w:left w:val="single" w:sz="6" w:space="0" w:color="auto"/>
              <w:bottom w:val="single" w:sz="6" w:space="0" w:color="auto"/>
              <w:right w:val="single" w:sz="6" w:space="0" w:color="auto"/>
            </w:tcBorders>
          </w:tcPr>
          <w:p w14:paraId="368919C8" w14:textId="7863C89D" w:rsidR="00012D2A" w:rsidRDefault="0005113E" w:rsidP="00A204BD">
            <w:pPr>
              <w:pStyle w:val="TABL02TexteNoir"/>
              <w:rPr>
                <w:sz w:val="22"/>
              </w:rPr>
            </w:pPr>
            <w:r>
              <w:rPr>
                <w:sz w:val="22"/>
              </w:rPr>
              <w:t>27/09/22</w:t>
            </w:r>
          </w:p>
        </w:tc>
        <w:tc>
          <w:tcPr>
            <w:tcW w:w="1879" w:type="dxa"/>
            <w:tcBorders>
              <w:top w:val="single" w:sz="6" w:space="0" w:color="auto"/>
              <w:left w:val="single" w:sz="6" w:space="0" w:color="auto"/>
              <w:bottom w:val="single" w:sz="6" w:space="0" w:color="auto"/>
              <w:right w:val="single" w:sz="6" w:space="0" w:color="auto"/>
            </w:tcBorders>
          </w:tcPr>
          <w:p w14:paraId="44AEEB77" w14:textId="0061947A" w:rsidR="00012D2A" w:rsidRDefault="0005113E"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42EC93D4" w14:textId="37ED1300" w:rsidR="00012D2A" w:rsidRDefault="00D0169E" w:rsidP="00A204BD">
            <w:pPr>
              <w:pStyle w:val="TABL02TexteNoir"/>
              <w:rPr>
                <w:sz w:val="22"/>
              </w:rPr>
            </w:pPr>
            <w:r>
              <w:rPr>
                <w:sz w:val="22"/>
              </w:rPr>
              <w:t>Ajout d’interventions facultatives dans le périmètre et précisions apportées</w:t>
            </w:r>
            <w:r w:rsidR="00943E4B">
              <w:rPr>
                <w:sz w:val="22"/>
              </w:rPr>
              <w:t xml:space="preserve"> sur ce dernier (tableau)</w:t>
            </w:r>
          </w:p>
        </w:tc>
      </w:tr>
      <w:tr w:rsidR="001D7939" w14:paraId="7A0885CE" w14:textId="77777777"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62B322B1" w14:textId="2449B3DF" w:rsidR="001D7939" w:rsidRDefault="000B3618" w:rsidP="00A204BD">
            <w:pPr>
              <w:pStyle w:val="TABL02TexteNoir"/>
              <w:rPr>
                <w:sz w:val="22"/>
              </w:rPr>
            </w:pPr>
            <w:r>
              <w:rPr>
                <w:sz w:val="22"/>
              </w:rPr>
              <w:t>2.10</w:t>
            </w:r>
          </w:p>
        </w:tc>
        <w:tc>
          <w:tcPr>
            <w:tcW w:w="1589" w:type="dxa"/>
            <w:tcBorders>
              <w:top w:val="single" w:sz="6" w:space="0" w:color="auto"/>
              <w:left w:val="single" w:sz="6" w:space="0" w:color="auto"/>
              <w:bottom w:val="single" w:sz="6" w:space="0" w:color="auto"/>
              <w:right w:val="single" w:sz="6" w:space="0" w:color="auto"/>
            </w:tcBorders>
          </w:tcPr>
          <w:p w14:paraId="0D46CE99" w14:textId="68AF2ABF" w:rsidR="001D7939" w:rsidRDefault="000B3618" w:rsidP="00A204BD">
            <w:pPr>
              <w:pStyle w:val="TABL02TexteNoir"/>
              <w:rPr>
                <w:sz w:val="22"/>
              </w:rPr>
            </w:pPr>
            <w:r>
              <w:rPr>
                <w:sz w:val="22"/>
              </w:rPr>
              <w:t>11/10/22</w:t>
            </w:r>
          </w:p>
        </w:tc>
        <w:tc>
          <w:tcPr>
            <w:tcW w:w="1879" w:type="dxa"/>
            <w:tcBorders>
              <w:top w:val="single" w:sz="6" w:space="0" w:color="auto"/>
              <w:left w:val="single" w:sz="6" w:space="0" w:color="auto"/>
              <w:bottom w:val="single" w:sz="6" w:space="0" w:color="auto"/>
              <w:right w:val="single" w:sz="6" w:space="0" w:color="auto"/>
            </w:tcBorders>
          </w:tcPr>
          <w:p w14:paraId="70708571" w14:textId="233F7AB5" w:rsidR="001D7939" w:rsidRDefault="000B3618"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D96F126" w14:textId="77777777" w:rsidR="001D7939" w:rsidRDefault="00192140" w:rsidP="00A204BD">
            <w:pPr>
              <w:pStyle w:val="TABL02TexteNoir"/>
              <w:rPr>
                <w:sz w:val="22"/>
              </w:rPr>
            </w:pPr>
            <w:r>
              <w:rPr>
                <w:sz w:val="22"/>
              </w:rPr>
              <w:t>Ajout d’un message facultatif dans R Mx</w:t>
            </w:r>
          </w:p>
          <w:p w14:paraId="27BC334B" w14:textId="24AA3C94" w:rsidR="00AA0FD4" w:rsidRDefault="00AA0FD4" w:rsidP="00A204BD">
            <w:pPr>
              <w:pStyle w:val="TABL02TexteNoir"/>
              <w:rPr>
                <w:sz w:val="22"/>
              </w:rPr>
            </w:pPr>
            <w:r>
              <w:rPr>
                <w:sz w:val="22"/>
              </w:rPr>
              <w:t xml:space="preserve">Ajouts d’évolutions </w:t>
            </w:r>
            <w:proofErr w:type="spellStart"/>
            <w:r>
              <w:rPr>
                <w:sz w:val="22"/>
              </w:rPr>
              <w:t>potenitelles</w:t>
            </w:r>
            <w:proofErr w:type="spellEnd"/>
          </w:p>
        </w:tc>
      </w:tr>
      <w:tr w:rsidR="001A340C" w14:paraId="0DC1385C" w14:textId="77777777" w:rsidTr="00E16001">
        <w:trPr>
          <w:cantSplit/>
          <w:trHeight w:val="227"/>
        </w:trPr>
        <w:tc>
          <w:tcPr>
            <w:tcW w:w="1578" w:type="dxa"/>
            <w:tcBorders>
              <w:top w:val="single" w:sz="6" w:space="0" w:color="auto"/>
              <w:left w:val="single" w:sz="6" w:space="0" w:color="auto"/>
              <w:bottom w:val="single" w:sz="6" w:space="0" w:color="auto"/>
              <w:right w:val="single" w:sz="6" w:space="0" w:color="auto"/>
            </w:tcBorders>
          </w:tcPr>
          <w:p w14:paraId="62C4F50E" w14:textId="020560FD" w:rsidR="001A340C" w:rsidRDefault="001A340C" w:rsidP="00A204BD">
            <w:pPr>
              <w:pStyle w:val="TABL02TexteNoir"/>
              <w:rPr>
                <w:sz w:val="22"/>
              </w:rPr>
            </w:pPr>
            <w:r>
              <w:rPr>
                <w:sz w:val="22"/>
              </w:rPr>
              <w:t>2.11</w:t>
            </w:r>
          </w:p>
        </w:tc>
        <w:tc>
          <w:tcPr>
            <w:tcW w:w="1589" w:type="dxa"/>
            <w:tcBorders>
              <w:top w:val="single" w:sz="6" w:space="0" w:color="auto"/>
              <w:left w:val="single" w:sz="6" w:space="0" w:color="auto"/>
              <w:bottom w:val="single" w:sz="6" w:space="0" w:color="auto"/>
              <w:right w:val="single" w:sz="6" w:space="0" w:color="auto"/>
            </w:tcBorders>
          </w:tcPr>
          <w:p w14:paraId="38FA17D1" w14:textId="5C2643DB" w:rsidR="001A340C" w:rsidRDefault="001A340C" w:rsidP="00A204BD">
            <w:pPr>
              <w:pStyle w:val="TABL02TexteNoir"/>
              <w:rPr>
                <w:sz w:val="22"/>
              </w:rPr>
            </w:pPr>
            <w:r>
              <w:rPr>
                <w:sz w:val="22"/>
              </w:rPr>
              <w:t>2</w:t>
            </w:r>
            <w:r w:rsidR="00E727DF">
              <w:rPr>
                <w:sz w:val="22"/>
              </w:rPr>
              <w:t>5</w:t>
            </w:r>
            <w:r>
              <w:rPr>
                <w:sz w:val="22"/>
              </w:rPr>
              <w:t>/10</w:t>
            </w:r>
            <w:r w:rsidR="005262D7">
              <w:rPr>
                <w:sz w:val="22"/>
              </w:rPr>
              <w:t>/22</w:t>
            </w:r>
          </w:p>
        </w:tc>
        <w:tc>
          <w:tcPr>
            <w:tcW w:w="1879" w:type="dxa"/>
            <w:tcBorders>
              <w:top w:val="single" w:sz="6" w:space="0" w:color="auto"/>
              <w:left w:val="single" w:sz="6" w:space="0" w:color="auto"/>
              <w:bottom w:val="single" w:sz="6" w:space="0" w:color="auto"/>
              <w:right w:val="single" w:sz="6" w:space="0" w:color="auto"/>
            </w:tcBorders>
          </w:tcPr>
          <w:p w14:paraId="6D707ED2" w14:textId="09559E34" w:rsidR="001A340C" w:rsidRDefault="001A340C" w:rsidP="00A204BD">
            <w:pPr>
              <w:pStyle w:val="TABL02TexteNoir"/>
              <w:rPr>
                <w:sz w:val="22"/>
              </w:rPr>
            </w:pPr>
            <w:r>
              <w:rPr>
                <w:sz w:val="22"/>
              </w:rPr>
              <w:t>J.FAY</w:t>
            </w:r>
          </w:p>
        </w:tc>
        <w:tc>
          <w:tcPr>
            <w:tcW w:w="5061" w:type="dxa"/>
            <w:tcBorders>
              <w:top w:val="single" w:sz="6" w:space="0" w:color="auto"/>
              <w:left w:val="single" w:sz="6" w:space="0" w:color="auto"/>
              <w:bottom w:val="single" w:sz="6" w:space="0" w:color="auto"/>
              <w:right w:val="single" w:sz="6" w:space="0" w:color="auto"/>
            </w:tcBorders>
          </w:tcPr>
          <w:p w14:paraId="322414E9" w14:textId="77777777" w:rsidR="001A340C" w:rsidRDefault="001A340C" w:rsidP="00A204BD">
            <w:pPr>
              <w:pStyle w:val="TABL02TexteNoir"/>
              <w:rPr>
                <w:sz w:val="22"/>
              </w:rPr>
            </w:pPr>
            <w:r>
              <w:rPr>
                <w:sz w:val="22"/>
              </w:rPr>
              <w:t>Suppression du paragraphe 4.2 Gestion des R Mx</w:t>
            </w:r>
          </w:p>
          <w:p w14:paraId="0FBE2C96" w14:textId="0F33C6B0" w:rsidR="00180EC9" w:rsidRDefault="00180EC9" w:rsidP="00A204BD">
            <w:pPr>
              <w:pStyle w:val="TABL02TexteNoir"/>
              <w:rPr>
                <w:sz w:val="22"/>
              </w:rPr>
            </w:pPr>
            <w:r>
              <w:rPr>
                <w:sz w:val="22"/>
              </w:rPr>
              <w:t xml:space="preserve">Correction d’erreur </w:t>
            </w:r>
            <w:r w:rsidR="006163BD">
              <w:rPr>
                <w:sz w:val="22"/>
              </w:rPr>
              <w:t>du diagramme des règles de gestion de M1/M3</w:t>
            </w:r>
          </w:p>
        </w:tc>
      </w:tr>
    </w:tbl>
    <w:p w14:paraId="2E672C57" w14:textId="77777777" w:rsidR="005B247A" w:rsidRPr="0031639C" w:rsidRDefault="005B247A" w:rsidP="00911078">
      <w:pPr>
        <w:pStyle w:val="01SOMMTitre"/>
        <w:spacing w:after="0"/>
        <w:ind w:left="0"/>
        <w:rPr>
          <w:rFonts w:ascii="Arial Narrow" w:hAnsi="Arial Narrow" w:cs="Arial"/>
          <w:sz w:val="24"/>
          <w:szCs w:val="24"/>
        </w:rPr>
      </w:pPr>
      <w:r w:rsidRPr="0031639C">
        <w:rPr>
          <w:rFonts w:ascii="Arial Narrow" w:hAnsi="Arial Narrow" w:cs="Arial"/>
          <w:sz w:val="24"/>
          <w:szCs w:val="24"/>
        </w:rPr>
        <w:br w:type="page"/>
        <w:t>Sommaire</w:t>
      </w:r>
    </w:p>
    <w:p w14:paraId="3DD5049B" w14:textId="06E63C98" w:rsidR="00E727DF" w:rsidRDefault="00AA0408">
      <w:pPr>
        <w:pStyle w:val="TM1"/>
        <w:rPr>
          <w:rFonts w:asciiTheme="minorHAnsi" w:eastAsiaTheme="minorEastAsia" w:hAnsiTheme="minorHAnsi" w:cstheme="minorBidi"/>
          <w:noProof/>
          <w:color w:val="auto"/>
          <w:sz w:val="22"/>
          <w:szCs w:val="22"/>
        </w:rPr>
      </w:pPr>
      <w:r w:rsidRPr="009A38B4">
        <w:fldChar w:fldCharType="begin"/>
      </w:r>
      <w:r w:rsidR="005B247A" w:rsidRPr="009A38B4">
        <w:instrText xml:space="preserve"> TOC \o "3-3" \t "Titre 1;1;Titre 2;2;Titre;1" </w:instrText>
      </w:r>
      <w:r w:rsidRPr="009A38B4">
        <w:fldChar w:fldCharType="separate"/>
      </w:r>
      <w:r w:rsidR="00E727DF" w:rsidRPr="00E829FA">
        <w:rPr>
          <w:b/>
          <w:noProof/>
          <w:color w:val="auto"/>
        </w:rPr>
        <w:t>Version 2.11</w:t>
      </w:r>
      <w:r w:rsidR="00E727DF">
        <w:rPr>
          <w:noProof/>
        </w:rPr>
        <w:tab/>
      </w:r>
      <w:r w:rsidR="00E727DF">
        <w:rPr>
          <w:noProof/>
        </w:rPr>
        <w:fldChar w:fldCharType="begin"/>
      </w:r>
      <w:r w:rsidR="00E727DF">
        <w:rPr>
          <w:noProof/>
        </w:rPr>
        <w:instrText xml:space="preserve"> PAGEREF _Toc117870294 \h </w:instrText>
      </w:r>
      <w:r w:rsidR="00E727DF">
        <w:rPr>
          <w:noProof/>
        </w:rPr>
      </w:r>
      <w:r w:rsidR="00E727DF">
        <w:rPr>
          <w:noProof/>
        </w:rPr>
        <w:fldChar w:fldCharType="separate"/>
      </w:r>
      <w:r w:rsidR="00E727DF">
        <w:rPr>
          <w:noProof/>
        </w:rPr>
        <w:t>1</w:t>
      </w:r>
      <w:r w:rsidR="00E727DF">
        <w:rPr>
          <w:noProof/>
        </w:rPr>
        <w:fldChar w:fldCharType="end"/>
      </w:r>
    </w:p>
    <w:p w14:paraId="301E95A3" w14:textId="0FDC5DEC" w:rsidR="00E727DF" w:rsidRDefault="00E727DF">
      <w:pPr>
        <w:pStyle w:val="TM1"/>
        <w:rPr>
          <w:rFonts w:asciiTheme="minorHAnsi" w:eastAsiaTheme="minorEastAsia" w:hAnsiTheme="minorHAnsi" w:cstheme="minorBidi"/>
          <w:noProof/>
          <w:color w:val="auto"/>
          <w:sz w:val="22"/>
          <w:szCs w:val="22"/>
        </w:rPr>
      </w:pPr>
      <w:r w:rsidRPr="00E829FA">
        <w:rPr>
          <w:b/>
          <w:noProof/>
        </w:rPr>
        <w:t>1.</w:t>
      </w:r>
      <w:r>
        <w:rPr>
          <w:rFonts w:asciiTheme="minorHAnsi" w:eastAsiaTheme="minorEastAsia" w:hAnsiTheme="minorHAnsi" w:cstheme="minorBidi"/>
          <w:noProof/>
          <w:color w:val="auto"/>
          <w:sz w:val="22"/>
          <w:szCs w:val="22"/>
        </w:rPr>
        <w:tab/>
      </w:r>
      <w:r>
        <w:rPr>
          <w:noProof/>
        </w:rPr>
        <w:t>Introduction</w:t>
      </w:r>
      <w:r>
        <w:rPr>
          <w:noProof/>
        </w:rPr>
        <w:tab/>
      </w:r>
      <w:r>
        <w:rPr>
          <w:noProof/>
        </w:rPr>
        <w:fldChar w:fldCharType="begin"/>
      </w:r>
      <w:r>
        <w:rPr>
          <w:noProof/>
        </w:rPr>
        <w:instrText xml:space="preserve"> PAGEREF _Toc117870295 \h </w:instrText>
      </w:r>
      <w:r>
        <w:rPr>
          <w:noProof/>
        </w:rPr>
      </w:r>
      <w:r>
        <w:rPr>
          <w:noProof/>
        </w:rPr>
        <w:fldChar w:fldCharType="separate"/>
      </w:r>
      <w:r>
        <w:rPr>
          <w:noProof/>
        </w:rPr>
        <w:t>5</w:t>
      </w:r>
      <w:r>
        <w:rPr>
          <w:noProof/>
        </w:rPr>
        <w:fldChar w:fldCharType="end"/>
      </w:r>
    </w:p>
    <w:p w14:paraId="205F5433" w14:textId="4E7174B9"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1.1.</w:t>
      </w:r>
      <w:r>
        <w:rPr>
          <w:rFonts w:asciiTheme="minorHAnsi" w:eastAsiaTheme="minorEastAsia" w:hAnsiTheme="minorHAnsi" w:cstheme="minorBidi"/>
          <w:noProof/>
          <w:color w:val="auto"/>
          <w:sz w:val="22"/>
          <w:szCs w:val="22"/>
        </w:rPr>
        <w:tab/>
      </w:r>
      <w:r>
        <w:rPr>
          <w:noProof/>
        </w:rPr>
        <w:t>Cadrage</w:t>
      </w:r>
      <w:r>
        <w:rPr>
          <w:noProof/>
        </w:rPr>
        <w:tab/>
      </w:r>
      <w:r>
        <w:rPr>
          <w:noProof/>
        </w:rPr>
        <w:fldChar w:fldCharType="begin"/>
      </w:r>
      <w:r>
        <w:rPr>
          <w:noProof/>
        </w:rPr>
        <w:instrText xml:space="preserve"> PAGEREF _Toc117870296 \h </w:instrText>
      </w:r>
      <w:r>
        <w:rPr>
          <w:noProof/>
        </w:rPr>
      </w:r>
      <w:r>
        <w:rPr>
          <w:noProof/>
        </w:rPr>
        <w:fldChar w:fldCharType="separate"/>
      </w:r>
      <w:r>
        <w:rPr>
          <w:noProof/>
        </w:rPr>
        <w:t>5</w:t>
      </w:r>
      <w:r>
        <w:rPr>
          <w:noProof/>
        </w:rPr>
        <w:fldChar w:fldCharType="end"/>
      </w:r>
    </w:p>
    <w:p w14:paraId="042DF508" w14:textId="05833783"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1.2.</w:t>
      </w:r>
      <w:r>
        <w:rPr>
          <w:rFonts w:asciiTheme="minorHAnsi" w:eastAsiaTheme="minorEastAsia" w:hAnsiTheme="minorHAnsi" w:cstheme="minorBidi"/>
          <w:noProof/>
          <w:color w:val="auto"/>
          <w:sz w:val="22"/>
          <w:szCs w:val="22"/>
        </w:rPr>
        <w:tab/>
      </w:r>
      <w:r>
        <w:rPr>
          <w:noProof/>
        </w:rPr>
        <w:t>Périmètre</w:t>
      </w:r>
      <w:r>
        <w:rPr>
          <w:noProof/>
        </w:rPr>
        <w:tab/>
      </w:r>
      <w:r>
        <w:rPr>
          <w:noProof/>
        </w:rPr>
        <w:fldChar w:fldCharType="begin"/>
      </w:r>
      <w:r>
        <w:rPr>
          <w:noProof/>
        </w:rPr>
        <w:instrText xml:space="preserve"> PAGEREF _Toc117870297 \h </w:instrText>
      </w:r>
      <w:r>
        <w:rPr>
          <w:noProof/>
        </w:rPr>
      </w:r>
      <w:r>
        <w:rPr>
          <w:noProof/>
        </w:rPr>
        <w:fldChar w:fldCharType="separate"/>
      </w:r>
      <w:r>
        <w:rPr>
          <w:noProof/>
        </w:rPr>
        <w:t>6</w:t>
      </w:r>
      <w:r>
        <w:rPr>
          <w:noProof/>
        </w:rPr>
        <w:fldChar w:fldCharType="end"/>
      </w:r>
    </w:p>
    <w:p w14:paraId="721DF8D6" w14:textId="065A88B5"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1.3.</w:t>
      </w:r>
      <w:r>
        <w:rPr>
          <w:rFonts w:asciiTheme="minorHAnsi" w:eastAsiaTheme="minorEastAsia" w:hAnsiTheme="minorHAnsi" w:cstheme="minorBidi"/>
          <w:noProof/>
          <w:color w:val="auto"/>
          <w:sz w:val="22"/>
          <w:szCs w:val="22"/>
        </w:rPr>
        <w:tab/>
      </w:r>
      <w:r>
        <w:rPr>
          <w:noProof/>
        </w:rPr>
        <w:t>Adoption de l’outil par les Intervenants</w:t>
      </w:r>
      <w:r>
        <w:rPr>
          <w:noProof/>
        </w:rPr>
        <w:tab/>
      </w:r>
      <w:r>
        <w:rPr>
          <w:noProof/>
        </w:rPr>
        <w:fldChar w:fldCharType="begin"/>
      </w:r>
      <w:r>
        <w:rPr>
          <w:noProof/>
        </w:rPr>
        <w:instrText xml:space="preserve"> PAGEREF _Toc117870298 \h </w:instrText>
      </w:r>
      <w:r>
        <w:rPr>
          <w:noProof/>
        </w:rPr>
      </w:r>
      <w:r>
        <w:rPr>
          <w:noProof/>
        </w:rPr>
        <w:fldChar w:fldCharType="separate"/>
      </w:r>
      <w:r>
        <w:rPr>
          <w:noProof/>
        </w:rPr>
        <w:t>6</w:t>
      </w:r>
      <w:r>
        <w:rPr>
          <w:noProof/>
        </w:rPr>
        <w:fldChar w:fldCharType="end"/>
      </w:r>
    </w:p>
    <w:p w14:paraId="02E02E25" w14:textId="62E01F91" w:rsidR="00E727DF" w:rsidRDefault="00E727DF">
      <w:pPr>
        <w:pStyle w:val="TM1"/>
        <w:rPr>
          <w:rFonts w:asciiTheme="minorHAnsi" w:eastAsiaTheme="minorEastAsia" w:hAnsiTheme="minorHAnsi" w:cstheme="minorBidi"/>
          <w:noProof/>
          <w:color w:val="auto"/>
          <w:sz w:val="22"/>
          <w:szCs w:val="22"/>
        </w:rPr>
      </w:pPr>
      <w:r w:rsidRPr="00E829FA">
        <w:rPr>
          <w:b/>
          <w:noProof/>
        </w:rPr>
        <w:t>2.</w:t>
      </w:r>
      <w:r>
        <w:rPr>
          <w:rFonts w:asciiTheme="minorHAnsi" w:eastAsiaTheme="minorEastAsia" w:hAnsiTheme="minorHAnsi" w:cstheme="minorBidi"/>
          <w:noProof/>
          <w:color w:val="auto"/>
          <w:sz w:val="22"/>
          <w:szCs w:val="22"/>
        </w:rPr>
        <w:tab/>
      </w:r>
      <w:r w:rsidRPr="00E829FA">
        <w:rPr>
          <w:rFonts w:cs="Arial"/>
          <w:noProof/>
        </w:rPr>
        <w:t>DESCRIPTION DES FLUX</w:t>
      </w:r>
      <w:r>
        <w:rPr>
          <w:noProof/>
        </w:rPr>
        <w:tab/>
      </w:r>
      <w:r>
        <w:rPr>
          <w:noProof/>
        </w:rPr>
        <w:fldChar w:fldCharType="begin"/>
      </w:r>
      <w:r>
        <w:rPr>
          <w:noProof/>
        </w:rPr>
        <w:instrText xml:space="preserve"> PAGEREF _Toc117870299 \h </w:instrText>
      </w:r>
      <w:r>
        <w:rPr>
          <w:noProof/>
        </w:rPr>
      </w:r>
      <w:r>
        <w:rPr>
          <w:noProof/>
        </w:rPr>
        <w:fldChar w:fldCharType="separate"/>
      </w:r>
      <w:r>
        <w:rPr>
          <w:noProof/>
        </w:rPr>
        <w:t>7</w:t>
      </w:r>
      <w:r>
        <w:rPr>
          <w:noProof/>
        </w:rPr>
        <w:fldChar w:fldCharType="end"/>
      </w:r>
    </w:p>
    <w:p w14:paraId="6D56F36B" w14:textId="1FAF3659"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2.1.</w:t>
      </w:r>
      <w:r>
        <w:rPr>
          <w:rFonts w:asciiTheme="minorHAnsi" w:eastAsiaTheme="minorEastAsia" w:hAnsiTheme="minorHAnsi" w:cstheme="minorBidi"/>
          <w:noProof/>
          <w:color w:val="auto"/>
          <w:sz w:val="22"/>
          <w:szCs w:val="22"/>
        </w:rPr>
        <w:tab/>
      </w:r>
      <w:r w:rsidRPr="00E829FA">
        <w:rPr>
          <w:rFonts w:cs="Arial"/>
          <w:noProof/>
        </w:rPr>
        <w:t>Architecture des flux d’échange</w:t>
      </w:r>
      <w:r>
        <w:rPr>
          <w:noProof/>
        </w:rPr>
        <w:tab/>
      </w:r>
      <w:r>
        <w:rPr>
          <w:noProof/>
        </w:rPr>
        <w:fldChar w:fldCharType="begin"/>
      </w:r>
      <w:r>
        <w:rPr>
          <w:noProof/>
        </w:rPr>
        <w:instrText xml:space="preserve"> PAGEREF _Toc117870300 \h </w:instrText>
      </w:r>
      <w:r>
        <w:rPr>
          <w:noProof/>
        </w:rPr>
      </w:r>
      <w:r>
        <w:rPr>
          <w:noProof/>
        </w:rPr>
        <w:fldChar w:fldCharType="separate"/>
      </w:r>
      <w:r>
        <w:rPr>
          <w:noProof/>
        </w:rPr>
        <w:t>7</w:t>
      </w:r>
      <w:r>
        <w:rPr>
          <w:noProof/>
        </w:rPr>
        <w:fldChar w:fldCharType="end"/>
      </w:r>
    </w:p>
    <w:p w14:paraId="3BC52FA2" w14:textId="66D0FE7E"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w:t>
      </w:r>
      <w:r>
        <w:rPr>
          <w:rFonts w:asciiTheme="minorHAnsi" w:eastAsiaTheme="minorEastAsia" w:hAnsiTheme="minorHAnsi" w:cstheme="minorBidi"/>
          <w:noProof/>
          <w:color w:val="auto"/>
          <w:sz w:val="22"/>
          <w:szCs w:val="22"/>
        </w:rPr>
        <w:tab/>
      </w:r>
      <w:r w:rsidRPr="00E829FA">
        <w:rPr>
          <w:rFonts w:cs="Arial"/>
          <w:noProof/>
        </w:rPr>
        <w:t>Description des flux</w:t>
      </w:r>
      <w:r>
        <w:rPr>
          <w:noProof/>
        </w:rPr>
        <w:tab/>
      </w:r>
      <w:r>
        <w:rPr>
          <w:noProof/>
        </w:rPr>
        <w:fldChar w:fldCharType="begin"/>
      </w:r>
      <w:r>
        <w:rPr>
          <w:noProof/>
        </w:rPr>
        <w:instrText xml:space="preserve"> PAGEREF _Toc117870301 \h </w:instrText>
      </w:r>
      <w:r>
        <w:rPr>
          <w:noProof/>
        </w:rPr>
      </w:r>
      <w:r>
        <w:rPr>
          <w:noProof/>
        </w:rPr>
        <w:fldChar w:fldCharType="separate"/>
      </w:r>
      <w:r>
        <w:rPr>
          <w:noProof/>
        </w:rPr>
        <w:t>8</w:t>
      </w:r>
      <w:r>
        <w:rPr>
          <w:noProof/>
        </w:rPr>
        <w:fldChar w:fldCharType="end"/>
      </w:r>
    </w:p>
    <w:p w14:paraId="16C129A7" w14:textId="7B5AB6A6"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2.2.1.</w:t>
      </w:r>
      <w:r>
        <w:rPr>
          <w:rFonts w:asciiTheme="minorHAnsi" w:eastAsiaTheme="minorEastAsia" w:hAnsiTheme="minorHAnsi" w:cstheme="minorBidi"/>
          <w:noProof/>
          <w:color w:val="auto"/>
          <w:sz w:val="22"/>
          <w:szCs w:val="22"/>
        </w:rPr>
        <w:tab/>
      </w:r>
      <w:r w:rsidRPr="00E829FA">
        <w:rPr>
          <w:rFonts w:cs="Arial"/>
          <w:noProof/>
        </w:rPr>
        <w:t>Séquencement</w:t>
      </w:r>
      <w:r>
        <w:rPr>
          <w:noProof/>
        </w:rPr>
        <w:tab/>
      </w:r>
      <w:r>
        <w:rPr>
          <w:noProof/>
        </w:rPr>
        <w:fldChar w:fldCharType="begin"/>
      </w:r>
      <w:r>
        <w:rPr>
          <w:noProof/>
        </w:rPr>
        <w:instrText xml:space="preserve"> PAGEREF _Toc117870302 \h </w:instrText>
      </w:r>
      <w:r>
        <w:rPr>
          <w:noProof/>
        </w:rPr>
      </w:r>
      <w:r>
        <w:rPr>
          <w:noProof/>
        </w:rPr>
        <w:fldChar w:fldCharType="separate"/>
      </w:r>
      <w:r>
        <w:rPr>
          <w:noProof/>
        </w:rPr>
        <w:t>8</w:t>
      </w:r>
      <w:r>
        <w:rPr>
          <w:noProof/>
        </w:rPr>
        <w:fldChar w:fldCharType="end"/>
      </w:r>
    </w:p>
    <w:p w14:paraId="0B67B04E" w14:textId="4DF14BD5"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2.2.2.</w:t>
      </w:r>
      <w:r>
        <w:rPr>
          <w:rFonts w:asciiTheme="minorHAnsi" w:eastAsiaTheme="minorEastAsia" w:hAnsiTheme="minorHAnsi" w:cstheme="minorBidi"/>
          <w:noProof/>
          <w:color w:val="auto"/>
          <w:sz w:val="22"/>
          <w:szCs w:val="22"/>
        </w:rPr>
        <w:tab/>
      </w:r>
      <w:r w:rsidRPr="00E829FA">
        <w:rPr>
          <w:rFonts w:cs="Arial"/>
          <w:noProof/>
        </w:rPr>
        <w:t>Flux Intervenant vers DO</w:t>
      </w:r>
      <w:r>
        <w:rPr>
          <w:noProof/>
        </w:rPr>
        <w:tab/>
      </w:r>
      <w:r>
        <w:rPr>
          <w:noProof/>
        </w:rPr>
        <w:fldChar w:fldCharType="begin"/>
      </w:r>
      <w:r>
        <w:rPr>
          <w:noProof/>
        </w:rPr>
        <w:instrText xml:space="preserve"> PAGEREF _Toc117870303 \h </w:instrText>
      </w:r>
      <w:r>
        <w:rPr>
          <w:noProof/>
        </w:rPr>
      </w:r>
      <w:r>
        <w:rPr>
          <w:noProof/>
        </w:rPr>
        <w:fldChar w:fldCharType="separate"/>
      </w:r>
      <w:r>
        <w:rPr>
          <w:noProof/>
        </w:rPr>
        <w:t>9</w:t>
      </w:r>
      <w:r>
        <w:rPr>
          <w:noProof/>
        </w:rPr>
        <w:fldChar w:fldCharType="end"/>
      </w:r>
    </w:p>
    <w:p w14:paraId="23E36280" w14:textId="67399440"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2.2.3.</w:t>
      </w:r>
      <w:r>
        <w:rPr>
          <w:rFonts w:asciiTheme="minorHAnsi" w:eastAsiaTheme="minorEastAsia" w:hAnsiTheme="minorHAnsi" w:cstheme="minorBidi"/>
          <w:noProof/>
          <w:color w:val="auto"/>
          <w:sz w:val="22"/>
          <w:szCs w:val="22"/>
        </w:rPr>
        <w:tab/>
      </w:r>
      <w:r w:rsidRPr="00E829FA">
        <w:rPr>
          <w:rFonts w:cs="Arial"/>
          <w:noProof/>
        </w:rPr>
        <w:t>Flux DO vers OI</w:t>
      </w:r>
      <w:r>
        <w:rPr>
          <w:noProof/>
        </w:rPr>
        <w:tab/>
      </w:r>
      <w:r>
        <w:rPr>
          <w:noProof/>
        </w:rPr>
        <w:fldChar w:fldCharType="begin"/>
      </w:r>
      <w:r>
        <w:rPr>
          <w:noProof/>
        </w:rPr>
        <w:instrText xml:space="preserve"> PAGEREF _Toc117870304 \h </w:instrText>
      </w:r>
      <w:r>
        <w:rPr>
          <w:noProof/>
        </w:rPr>
      </w:r>
      <w:r>
        <w:rPr>
          <w:noProof/>
        </w:rPr>
        <w:fldChar w:fldCharType="separate"/>
      </w:r>
      <w:r>
        <w:rPr>
          <w:noProof/>
        </w:rPr>
        <w:t>9</w:t>
      </w:r>
      <w:r>
        <w:rPr>
          <w:noProof/>
        </w:rPr>
        <w:fldChar w:fldCharType="end"/>
      </w:r>
    </w:p>
    <w:p w14:paraId="65468AE2" w14:textId="1A4160D0"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2.2.4.</w:t>
      </w:r>
      <w:r>
        <w:rPr>
          <w:rFonts w:asciiTheme="minorHAnsi" w:eastAsiaTheme="minorEastAsia" w:hAnsiTheme="minorHAnsi" w:cstheme="minorBidi"/>
          <w:noProof/>
          <w:color w:val="auto"/>
          <w:sz w:val="22"/>
          <w:szCs w:val="22"/>
        </w:rPr>
        <w:tab/>
      </w:r>
      <w:r w:rsidRPr="00E829FA">
        <w:rPr>
          <w:rFonts w:cs="Arial"/>
          <w:noProof/>
        </w:rPr>
        <w:t>Flux OI vers OCs</w:t>
      </w:r>
      <w:r>
        <w:rPr>
          <w:noProof/>
        </w:rPr>
        <w:tab/>
      </w:r>
      <w:r>
        <w:rPr>
          <w:noProof/>
        </w:rPr>
        <w:fldChar w:fldCharType="begin"/>
      </w:r>
      <w:r>
        <w:rPr>
          <w:noProof/>
        </w:rPr>
        <w:instrText xml:space="preserve"> PAGEREF _Toc117870305 \h </w:instrText>
      </w:r>
      <w:r>
        <w:rPr>
          <w:noProof/>
        </w:rPr>
      </w:r>
      <w:r>
        <w:rPr>
          <w:noProof/>
        </w:rPr>
        <w:fldChar w:fldCharType="separate"/>
      </w:r>
      <w:r>
        <w:rPr>
          <w:noProof/>
        </w:rPr>
        <w:t>10</w:t>
      </w:r>
      <w:r>
        <w:rPr>
          <w:noProof/>
        </w:rPr>
        <w:fldChar w:fldCharType="end"/>
      </w:r>
    </w:p>
    <w:p w14:paraId="5E4AFDC1" w14:textId="380FA20F"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2.2.5.</w:t>
      </w:r>
      <w:r>
        <w:rPr>
          <w:rFonts w:asciiTheme="minorHAnsi" w:eastAsiaTheme="minorEastAsia" w:hAnsiTheme="minorHAnsi" w:cstheme="minorBidi"/>
          <w:noProof/>
          <w:color w:val="auto"/>
          <w:sz w:val="22"/>
          <w:szCs w:val="22"/>
        </w:rPr>
        <w:tab/>
      </w:r>
      <w:r w:rsidRPr="00E829FA">
        <w:rPr>
          <w:rFonts w:cs="Arial"/>
          <w:noProof/>
        </w:rPr>
        <w:t>Flux OC vers OI</w:t>
      </w:r>
      <w:r>
        <w:rPr>
          <w:noProof/>
        </w:rPr>
        <w:tab/>
      </w:r>
      <w:r>
        <w:rPr>
          <w:noProof/>
        </w:rPr>
        <w:fldChar w:fldCharType="begin"/>
      </w:r>
      <w:r>
        <w:rPr>
          <w:noProof/>
        </w:rPr>
        <w:instrText xml:space="preserve"> PAGEREF _Toc117870306 \h </w:instrText>
      </w:r>
      <w:r>
        <w:rPr>
          <w:noProof/>
        </w:rPr>
      </w:r>
      <w:r>
        <w:rPr>
          <w:noProof/>
        </w:rPr>
        <w:fldChar w:fldCharType="separate"/>
      </w:r>
      <w:r>
        <w:rPr>
          <w:noProof/>
        </w:rPr>
        <w:t>11</w:t>
      </w:r>
      <w:r>
        <w:rPr>
          <w:noProof/>
        </w:rPr>
        <w:fldChar w:fldCharType="end"/>
      </w:r>
    </w:p>
    <w:p w14:paraId="7DF5C667" w14:textId="246EA85A"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2.2.6.</w:t>
      </w:r>
      <w:r>
        <w:rPr>
          <w:rFonts w:asciiTheme="minorHAnsi" w:eastAsiaTheme="minorEastAsia" w:hAnsiTheme="minorHAnsi" w:cstheme="minorBidi"/>
          <w:noProof/>
          <w:color w:val="auto"/>
          <w:sz w:val="22"/>
          <w:szCs w:val="22"/>
        </w:rPr>
        <w:tab/>
      </w:r>
      <w:r w:rsidRPr="00E829FA">
        <w:rPr>
          <w:rFonts w:cs="Arial"/>
          <w:noProof/>
        </w:rPr>
        <w:t>Unicité des références d’Intervention</w:t>
      </w:r>
      <w:r>
        <w:rPr>
          <w:noProof/>
        </w:rPr>
        <w:tab/>
      </w:r>
      <w:r>
        <w:rPr>
          <w:noProof/>
        </w:rPr>
        <w:fldChar w:fldCharType="begin"/>
      </w:r>
      <w:r>
        <w:rPr>
          <w:noProof/>
        </w:rPr>
        <w:instrText xml:space="preserve"> PAGEREF _Toc117870307 \h </w:instrText>
      </w:r>
      <w:r>
        <w:rPr>
          <w:noProof/>
        </w:rPr>
      </w:r>
      <w:r>
        <w:rPr>
          <w:noProof/>
        </w:rPr>
        <w:fldChar w:fldCharType="separate"/>
      </w:r>
      <w:r>
        <w:rPr>
          <w:noProof/>
        </w:rPr>
        <w:t>13</w:t>
      </w:r>
      <w:r>
        <w:rPr>
          <w:noProof/>
        </w:rPr>
        <w:fldChar w:fldCharType="end"/>
      </w:r>
    </w:p>
    <w:p w14:paraId="58C94FD5" w14:textId="02611442"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2.3.</w:t>
      </w:r>
      <w:r>
        <w:rPr>
          <w:rFonts w:asciiTheme="minorHAnsi" w:eastAsiaTheme="minorEastAsia" w:hAnsiTheme="minorHAnsi" w:cstheme="minorBidi"/>
          <w:noProof/>
          <w:color w:val="auto"/>
          <w:sz w:val="22"/>
          <w:szCs w:val="22"/>
        </w:rPr>
        <w:tab/>
      </w:r>
      <w:r w:rsidRPr="00E829FA">
        <w:rPr>
          <w:rFonts w:cs="Arial"/>
          <w:noProof/>
        </w:rPr>
        <w:t>Délai de transmission</w:t>
      </w:r>
      <w:r>
        <w:rPr>
          <w:noProof/>
        </w:rPr>
        <w:tab/>
      </w:r>
      <w:r>
        <w:rPr>
          <w:noProof/>
        </w:rPr>
        <w:fldChar w:fldCharType="begin"/>
      </w:r>
      <w:r>
        <w:rPr>
          <w:noProof/>
        </w:rPr>
        <w:instrText xml:space="preserve"> PAGEREF _Toc117870308 \h </w:instrText>
      </w:r>
      <w:r>
        <w:rPr>
          <w:noProof/>
        </w:rPr>
      </w:r>
      <w:r>
        <w:rPr>
          <w:noProof/>
        </w:rPr>
        <w:fldChar w:fldCharType="separate"/>
      </w:r>
      <w:r>
        <w:rPr>
          <w:noProof/>
        </w:rPr>
        <w:t>13</w:t>
      </w:r>
      <w:r>
        <w:rPr>
          <w:noProof/>
        </w:rPr>
        <w:fldChar w:fldCharType="end"/>
      </w:r>
    </w:p>
    <w:p w14:paraId="3E08864E" w14:textId="1C7538D6" w:rsidR="00E727DF" w:rsidRDefault="00E727DF">
      <w:pPr>
        <w:pStyle w:val="TM1"/>
        <w:rPr>
          <w:rFonts w:asciiTheme="minorHAnsi" w:eastAsiaTheme="minorEastAsia" w:hAnsiTheme="minorHAnsi" w:cstheme="minorBidi"/>
          <w:noProof/>
          <w:color w:val="auto"/>
          <w:sz w:val="22"/>
          <w:szCs w:val="22"/>
        </w:rPr>
      </w:pPr>
      <w:r w:rsidRPr="00E829FA">
        <w:rPr>
          <w:rFonts w:cs="Arial"/>
          <w:b/>
          <w:noProof/>
        </w:rPr>
        <w:t>3.</w:t>
      </w:r>
      <w:r>
        <w:rPr>
          <w:rFonts w:asciiTheme="minorHAnsi" w:eastAsiaTheme="minorEastAsia" w:hAnsiTheme="minorHAnsi" w:cstheme="minorBidi"/>
          <w:noProof/>
          <w:color w:val="auto"/>
          <w:sz w:val="22"/>
          <w:szCs w:val="22"/>
        </w:rPr>
        <w:tab/>
      </w:r>
      <w:r w:rsidRPr="00E829FA">
        <w:rPr>
          <w:rFonts w:cs="Arial"/>
          <w:noProof/>
        </w:rPr>
        <w:t>Stockage et mise à disposition des données</w:t>
      </w:r>
      <w:r>
        <w:rPr>
          <w:noProof/>
        </w:rPr>
        <w:tab/>
      </w:r>
      <w:r>
        <w:rPr>
          <w:noProof/>
        </w:rPr>
        <w:fldChar w:fldCharType="begin"/>
      </w:r>
      <w:r>
        <w:rPr>
          <w:noProof/>
        </w:rPr>
        <w:instrText xml:space="preserve"> PAGEREF _Toc117870309 \h </w:instrText>
      </w:r>
      <w:r>
        <w:rPr>
          <w:noProof/>
        </w:rPr>
      </w:r>
      <w:r>
        <w:rPr>
          <w:noProof/>
        </w:rPr>
        <w:fldChar w:fldCharType="separate"/>
      </w:r>
      <w:r>
        <w:rPr>
          <w:noProof/>
        </w:rPr>
        <w:t>14</w:t>
      </w:r>
      <w:r>
        <w:rPr>
          <w:noProof/>
        </w:rPr>
        <w:fldChar w:fldCharType="end"/>
      </w:r>
    </w:p>
    <w:p w14:paraId="681535B3" w14:textId="5185DA6B" w:rsidR="00E727DF" w:rsidRDefault="00E727DF">
      <w:pPr>
        <w:pStyle w:val="TM1"/>
        <w:rPr>
          <w:rFonts w:asciiTheme="minorHAnsi" w:eastAsiaTheme="minorEastAsia" w:hAnsiTheme="minorHAnsi" w:cstheme="minorBidi"/>
          <w:noProof/>
          <w:color w:val="auto"/>
          <w:sz w:val="22"/>
          <w:szCs w:val="22"/>
        </w:rPr>
      </w:pPr>
      <w:r w:rsidRPr="00E829FA">
        <w:rPr>
          <w:b/>
          <w:noProof/>
        </w:rPr>
        <w:t>4.</w:t>
      </w:r>
      <w:r>
        <w:rPr>
          <w:rFonts w:asciiTheme="minorHAnsi" w:eastAsiaTheme="minorEastAsia" w:hAnsiTheme="minorHAnsi" w:cstheme="minorBidi"/>
          <w:noProof/>
          <w:color w:val="auto"/>
          <w:sz w:val="22"/>
          <w:szCs w:val="22"/>
        </w:rPr>
        <w:tab/>
      </w:r>
      <w:r w:rsidRPr="00E829FA">
        <w:rPr>
          <w:rFonts w:cs="Arial"/>
          <w:noProof/>
        </w:rPr>
        <w:t>Règles de gestion</w:t>
      </w:r>
      <w:r>
        <w:rPr>
          <w:noProof/>
        </w:rPr>
        <w:tab/>
      </w:r>
      <w:r>
        <w:rPr>
          <w:noProof/>
        </w:rPr>
        <w:fldChar w:fldCharType="begin"/>
      </w:r>
      <w:r>
        <w:rPr>
          <w:noProof/>
        </w:rPr>
        <w:instrText xml:space="preserve"> PAGEREF _Toc117870310 \h </w:instrText>
      </w:r>
      <w:r>
        <w:rPr>
          <w:noProof/>
        </w:rPr>
      </w:r>
      <w:r>
        <w:rPr>
          <w:noProof/>
        </w:rPr>
        <w:fldChar w:fldCharType="separate"/>
      </w:r>
      <w:r>
        <w:rPr>
          <w:noProof/>
        </w:rPr>
        <w:t>15</w:t>
      </w:r>
      <w:r>
        <w:rPr>
          <w:noProof/>
        </w:rPr>
        <w:fldChar w:fldCharType="end"/>
      </w:r>
    </w:p>
    <w:p w14:paraId="10BA0C4A" w14:textId="6912CF88"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4.1.</w:t>
      </w:r>
      <w:r>
        <w:rPr>
          <w:rFonts w:asciiTheme="minorHAnsi" w:eastAsiaTheme="minorEastAsia" w:hAnsiTheme="minorHAnsi" w:cstheme="minorBidi"/>
          <w:noProof/>
          <w:color w:val="auto"/>
          <w:sz w:val="22"/>
          <w:szCs w:val="22"/>
        </w:rPr>
        <w:tab/>
      </w:r>
      <w:r>
        <w:rPr>
          <w:noProof/>
        </w:rPr>
        <w:t>Qualité des horodatages</w:t>
      </w:r>
      <w:r>
        <w:rPr>
          <w:noProof/>
        </w:rPr>
        <w:tab/>
      </w:r>
      <w:r>
        <w:rPr>
          <w:noProof/>
        </w:rPr>
        <w:fldChar w:fldCharType="begin"/>
      </w:r>
      <w:r>
        <w:rPr>
          <w:noProof/>
        </w:rPr>
        <w:instrText xml:space="preserve"> PAGEREF _Toc117870311 \h </w:instrText>
      </w:r>
      <w:r>
        <w:rPr>
          <w:noProof/>
        </w:rPr>
      </w:r>
      <w:r>
        <w:rPr>
          <w:noProof/>
        </w:rPr>
        <w:fldChar w:fldCharType="separate"/>
      </w:r>
      <w:r>
        <w:rPr>
          <w:noProof/>
        </w:rPr>
        <w:t>15</w:t>
      </w:r>
      <w:r>
        <w:rPr>
          <w:noProof/>
        </w:rPr>
        <w:fldChar w:fldCharType="end"/>
      </w:r>
    </w:p>
    <w:p w14:paraId="4C763AD0" w14:textId="60213B23"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4.2.</w:t>
      </w:r>
      <w:r>
        <w:rPr>
          <w:rFonts w:asciiTheme="minorHAnsi" w:eastAsiaTheme="minorEastAsia" w:hAnsiTheme="minorHAnsi" w:cstheme="minorBidi"/>
          <w:noProof/>
          <w:color w:val="auto"/>
          <w:sz w:val="22"/>
          <w:szCs w:val="22"/>
        </w:rPr>
        <w:tab/>
      </w:r>
      <w:r>
        <w:rPr>
          <w:noProof/>
        </w:rPr>
        <w:t>Cas du PM hors couverture réseau mobile</w:t>
      </w:r>
      <w:r>
        <w:rPr>
          <w:noProof/>
        </w:rPr>
        <w:tab/>
      </w:r>
      <w:r>
        <w:rPr>
          <w:noProof/>
        </w:rPr>
        <w:fldChar w:fldCharType="begin"/>
      </w:r>
      <w:r>
        <w:rPr>
          <w:noProof/>
        </w:rPr>
        <w:instrText xml:space="preserve"> PAGEREF _Toc117870312 \h </w:instrText>
      </w:r>
      <w:r>
        <w:rPr>
          <w:noProof/>
        </w:rPr>
      </w:r>
      <w:r>
        <w:rPr>
          <w:noProof/>
        </w:rPr>
        <w:fldChar w:fldCharType="separate"/>
      </w:r>
      <w:r>
        <w:rPr>
          <w:noProof/>
        </w:rPr>
        <w:t>16</w:t>
      </w:r>
      <w:r>
        <w:rPr>
          <w:noProof/>
        </w:rPr>
        <w:fldChar w:fldCharType="end"/>
      </w:r>
    </w:p>
    <w:p w14:paraId="6EBB25C9" w14:textId="19CC9F51"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4.3.</w:t>
      </w:r>
      <w:r>
        <w:rPr>
          <w:rFonts w:asciiTheme="minorHAnsi" w:eastAsiaTheme="minorEastAsia" w:hAnsiTheme="minorHAnsi" w:cstheme="minorBidi"/>
          <w:noProof/>
          <w:color w:val="auto"/>
          <w:sz w:val="22"/>
          <w:szCs w:val="22"/>
        </w:rPr>
        <w:tab/>
      </w:r>
      <w:r>
        <w:rPr>
          <w:noProof/>
        </w:rPr>
        <w:t>Gestion de l’OI à la réception de M1/M3</w:t>
      </w:r>
      <w:r>
        <w:rPr>
          <w:noProof/>
        </w:rPr>
        <w:tab/>
      </w:r>
      <w:r>
        <w:rPr>
          <w:noProof/>
        </w:rPr>
        <w:fldChar w:fldCharType="begin"/>
      </w:r>
      <w:r>
        <w:rPr>
          <w:noProof/>
        </w:rPr>
        <w:instrText xml:space="preserve"> PAGEREF _Toc117870313 \h </w:instrText>
      </w:r>
      <w:r>
        <w:rPr>
          <w:noProof/>
        </w:rPr>
      </w:r>
      <w:r>
        <w:rPr>
          <w:noProof/>
        </w:rPr>
        <w:fldChar w:fldCharType="separate"/>
      </w:r>
      <w:r>
        <w:rPr>
          <w:noProof/>
        </w:rPr>
        <w:t>16</w:t>
      </w:r>
      <w:r>
        <w:rPr>
          <w:noProof/>
        </w:rPr>
        <w:fldChar w:fldCharType="end"/>
      </w:r>
    </w:p>
    <w:p w14:paraId="1CA58343" w14:textId="4DBDF655" w:rsidR="00E727DF" w:rsidRDefault="00E727DF">
      <w:pPr>
        <w:pStyle w:val="TM2"/>
        <w:rPr>
          <w:rFonts w:asciiTheme="minorHAnsi" w:eastAsiaTheme="minorEastAsia" w:hAnsiTheme="minorHAnsi" w:cstheme="minorBidi"/>
          <w:noProof/>
          <w:color w:val="auto"/>
          <w:sz w:val="22"/>
          <w:szCs w:val="22"/>
        </w:rPr>
      </w:pPr>
      <w:r w:rsidRPr="00E829FA">
        <w:rPr>
          <w:rFonts w:cs="Times New Roman"/>
          <w:noProof/>
          <w:color w:val="009FC3"/>
        </w:rPr>
        <w:t>4.4.</w:t>
      </w:r>
      <w:r>
        <w:rPr>
          <w:rFonts w:asciiTheme="minorHAnsi" w:eastAsiaTheme="minorEastAsia" w:hAnsiTheme="minorHAnsi" w:cstheme="minorBidi"/>
          <w:noProof/>
          <w:color w:val="auto"/>
          <w:sz w:val="22"/>
          <w:szCs w:val="22"/>
        </w:rPr>
        <w:tab/>
      </w:r>
      <w:r>
        <w:rPr>
          <w:noProof/>
        </w:rPr>
        <w:t>Cas du pb SI provoquant l’envoi de M3 avant M1</w:t>
      </w:r>
      <w:r>
        <w:rPr>
          <w:noProof/>
        </w:rPr>
        <w:tab/>
      </w:r>
      <w:r>
        <w:rPr>
          <w:noProof/>
        </w:rPr>
        <w:fldChar w:fldCharType="begin"/>
      </w:r>
      <w:r>
        <w:rPr>
          <w:noProof/>
        </w:rPr>
        <w:instrText xml:space="preserve"> PAGEREF _Toc117870314 \h </w:instrText>
      </w:r>
      <w:r>
        <w:rPr>
          <w:noProof/>
        </w:rPr>
      </w:r>
      <w:r>
        <w:rPr>
          <w:noProof/>
        </w:rPr>
        <w:fldChar w:fldCharType="separate"/>
      </w:r>
      <w:r>
        <w:rPr>
          <w:noProof/>
        </w:rPr>
        <w:t>20</w:t>
      </w:r>
      <w:r>
        <w:rPr>
          <w:noProof/>
        </w:rPr>
        <w:fldChar w:fldCharType="end"/>
      </w:r>
    </w:p>
    <w:p w14:paraId="14A962E8" w14:textId="510604B0" w:rsidR="00E727DF" w:rsidRDefault="00E727DF">
      <w:pPr>
        <w:pStyle w:val="TM1"/>
        <w:rPr>
          <w:rFonts w:asciiTheme="minorHAnsi" w:eastAsiaTheme="minorEastAsia" w:hAnsiTheme="minorHAnsi" w:cstheme="minorBidi"/>
          <w:noProof/>
          <w:color w:val="auto"/>
          <w:sz w:val="22"/>
          <w:szCs w:val="22"/>
        </w:rPr>
      </w:pPr>
      <w:r w:rsidRPr="00E829FA">
        <w:rPr>
          <w:b/>
          <w:noProof/>
        </w:rPr>
        <w:t>5.</w:t>
      </w:r>
      <w:r>
        <w:rPr>
          <w:rFonts w:asciiTheme="minorHAnsi" w:eastAsiaTheme="minorEastAsia" w:hAnsiTheme="minorHAnsi" w:cstheme="minorBidi"/>
          <w:noProof/>
          <w:color w:val="auto"/>
          <w:sz w:val="22"/>
          <w:szCs w:val="22"/>
        </w:rPr>
        <w:tab/>
      </w:r>
      <w:r>
        <w:rPr>
          <w:noProof/>
        </w:rPr>
        <w:t>Swagger</w:t>
      </w:r>
      <w:r>
        <w:rPr>
          <w:noProof/>
        </w:rPr>
        <w:tab/>
      </w:r>
      <w:r>
        <w:rPr>
          <w:noProof/>
        </w:rPr>
        <w:fldChar w:fldCharType="begin"/>
      </w:r>
      <w:r>
        <w:rPr>
          <w:noProof/>
        </w:rPr>
        <w:instrText xml:space="preserve"> PAGEREF _Toc117870315 \h </w:instrText>
      </w:r>
      <w:r>
        <w:rPr>
          <w:noProof/>
        </w:rPr>
      </w:r>
      <w:r>
        <w:rPr>
          <w:noProof/>
        </w:rPr>
        <w:fldChar w:fldCharType="separate"/>
      </w:r>
      <w:r>
        <w:rPr>
          <w:noProof/>
        </w:rPr>
        <w:t>21</w:t>
      </w:r>
      <w:r>
        <w:rPr>
          <w:noProof/>
        </w:rPr>
        <w:fldChar w:fldCharType="end"/>
      </w:r>
    </w:p>
    <w:p w14:paraId="41440F49" w14:textId="579E34DC" w:rsidR="00E727DF" w:rsidRDefault="00E727DF">
      <w:pPr>
        <w:pStyle w:val="TM1"/>
        <w:rPr>
          <w:rFonts w:asciiTheme="minorHAnsi" w:eastAsiaTheme="minorEastAsia" w:hAnsiTheme="minorHAnsi" w:cstheme="minorBidi"/>
          <w:noProof/>
          <w:color w:val="auto"/>
          <w:sz w:val="22"/>
          <w:szCs w:val="22"/>
        </w:rPr>
      </w:pPr>
      <w:r w:rsidRPr="00E829FA">
        <w:rPr>
          <w:b/>
          <w:noProof/>
        </w:rPr>
        <w:t>6.</w:t>
      </w:r>
      <w:r>
        <w:rPr>
          <w:rFonts w:asciiTheme="minorHAnsi" w:eastAsiaTheme="minorEastAsia" w:hAnsiTheme="minorHAnsi" w:cstheme="minorBidi"/>
          <w:noProof/>
          <w:color w:val="auto"/>
          <w:sz w:val="22"/>
          <w:szCs w:val="22"/>
        </w:rPr>
        <w:tab/>
      </w:r>
      <w:r>
        <w:rPr>
          <w:noProof/>
        </w:rPr>
        <w:t>Evolutions potentielles</w:t>
      </w:r>
      <w:r>
        <w:rPr>
          <w:noProof/>
        </w:rPr>
        <w:tab/>
      </w:r>
      <w:r>
        <w:rPr>
          <w:noProof/>
        </w:rPr>
        <w:fldChar w:fldCharType="begin"/>
      </w:r>
      <w:r>
        <w:rPr>
          <w:noProof/>
        </w:rPr>
        <w:instrText xml:space="preserve"> PAGEREF _Toc117870316 \h </w:instrText>
      </w:r>
      <w:r>
        <w:rPr>
          <w:noProof/>
        </w:rPr>
      </w:r>
      <w:r>
        <w:rPr>
          <w:noProof/>
        </w:rPr>
        <w:fldChar w:fldCharType="separate"/>
      </w:r>
      <w:r>
        <w:rPr>
          <w:noProof/>
        </w:rPr>
        <w:t>22</w:t>
      </w:r>
      <w:r>
        <w:rPr>
          <w:noProof/>
        </w:rPr>
        <w:fldChar w:fldCharType="end"/>
      </w:r>
    </w:p>
    <w:p w14:paraId="1E04CFFC" w14:textId="1B1FD3F4" w:rsidR="00071D87" w:rsidRPr="009A38B4" w:rsidRDefault="00AA0408" w:rsidP="001A340C">
      <w:pPr>
        <w:pStyle w:val="TM1"/>
        <w:rPr>
          <w:noProof/>
        </w:rPr>
      </w:pPr>
      <w:r w:rsidRPr="009A38B4">
        <w:fldChar w:fldCharType="end"/>
      </w:r>
    </w:p>
    <w:p w14:paraId="3FAEB4AB" w14:textId="422B7A3C" w:rsidR="005B247A" w:rsidRPr="0031639C" w:rsidRDefault="005B247A">
      <w:pPr>
        <w:tabs>
          <w:tab w:val="left" w:pos="8569"/>
        </w:tabs>
        <w:rPr>
          <w:rFonts w:ascii="Arial Narrow" w:hAnsi="Arial Narrow" w:cs="Arial"/>
        </w:rPr>
        <w:sectPr w:rsidR="005B247A" w:rsidRPr="0031639C" w:rsidSect="00D734FB">
          <w:headerReference w:type="even" r:id="rId8"/>
          <w:headerReference w:type="default" r:id="rId9"/>
          <w:footerReference w:type="even" r:id="rId10"/>
          <w:footerReference w:type="default" r:id="rId11"/>
          <w:headerReference w:type="first" r:id="rId12"/>
          <w:footerReference w:type="first" r:id="rId13"/>
          <w:pgSz w:w="11900" w:h="16840"/>
          <w:pgMar w:top="851" w:right="851" w:bottom="567" w:left="1418" w:header="0" w:footer="284" w:gutter="0"/>
          <w:cols w:space="708"/>
          <w:docGrid w:linePitch="326"/>
        </w:sectPr>
      </w:pPr>
    </w:p>
    <w:p w14:paraId="2C55E528" w14:textId="77777777" w:rsidR="005B247A" w:rsidRPr="0031639C" w:rsidRDefault="005B247A">
      <w:pPr>
        <w:pStyle w:val="Titre1"/>
        <w:numPr>
          <w:ilvl w:val="0"/>
          <w:numId w:val="23"/>
        </w:numPr>
      </w:pPr>
      <w:bookmarkStart w:id="9" w:name="_Toc294196458"/>
      <w:bookmarkStart w:id="10" w:name="_Toc374115414"/>
      <w:bookmarkStart w:id="11" w:name="_Toc117870295"/>
      <w:bookmarkStart w:id="12" w:name="_Toc135469628"/>
      <w:bookmarkStart w:id="13" w:name="_Toc361410716"/>
      <w:r w:rsidRPr="0031639C">
        <w:t>Introduction</w:t>
      </w:r>
      <w:bookmarkEnd w:id="9"/>
      <w:bookmarkEnd w:id="10"/>
      <w:bookmarkEnd w:id="11"/>
    </w:p>
    <w:p w14:paraId="3C54D4FD" w14:textId="01DBB81C" w:rsidR="00674939" w:rsidRPr="0031639C" w:rsidRDefault="00EB1442" w:rsidP="003637D7">
      <w:pPr>
        <w:pStyle w:val="Titre2"/>
        <w:spacing w:after="0"/>
      </w:pPr>
      <w:bookmarkStart w:id="14" w:name="_Toc117870296"/>
      <w:r w:rsidRPr="0031639C">
        <w:t>C</w:t>
      </w:r>
      <w:r w:rsidR="00674939" w:rsidRPr="0031639C">
        <w:t>adrage</w:t>
      </w:r>
      <w:bookmarkEnd w:id="14"/>
    </w:p>
    <w:p w14:paraId="60B34AD3" w14:textId="77777777" w:rsidR="003637D7" w:rsidRPr="0031639C" w:rsidRDefault="003637D7" w:rsidP="0031639C"/>
    <w:p w14:paraId="0E4223B2" w14:textId="384DE13E" w:rsidR="0046492F" w:rsidRDefault="00683F93" w:rsidP="0046492F">
      <w:pPr>
        <w:pStyle w:val="Corpsdetexte"/>
        <w:spacing w:after="0"/>
      </w:pPr>
      <w:r w:rsidRPr="0031639C">
        <w:t xml:space="preserve">Le projet </w:t>
      </w:r>
      <w:r w:rsidR="00FA3E2E" w:rsidRPr="0031639C">
        <w:t>« </w:t>
      </w:r>
      <w:r w:rsidR="004A2A02">
        <w:t>e-Intervention</w:t>
      </w:r>
      <w:r w:rsidR="00FA3E2E" w:rsidRPr="0031639C">
        <w:t xml:space="preserve"> » </w:t>
      </w:r>
      <w:r w:rsidRPr="0031639C">
        <w:t>a été divisé en 2</w:t>
      </w:r>
      <w:r w:rsidR="0046492F">
        <w:t xml:space="preserve"> : lot 1 et lot 2. </w:t>
      </w:r>
    </w:p>
    <w:p w14:paraId="0B250B16" w14:textId="0236E029" w:rsidR="0046492F" w:rsidRPr="0031639C" w:rsidRDefault="0046492F" w:rsidP="0046492F">
      <w:pPr>
        <w:pStyle w:val="Corpsdetexte"/>
        <w:spacing w:after="0"/>
        <w:rPr>
          <w:b/>
          <w:bCs/>
        </w:rPr>
      </w:pPr>
      <w:r w:rsidRPr="0031639C">
        <w:t xml:space="preserve">Le lot 2 n’est pas concerné par ce document car son cadrage n’a pas fait l’objet de consensus au moment </w:t>
      </w:r>
      <w:r>
        <w:t>de l’écriture de</w:t>
      </w:r>
      <w:r w:rsidRPr="0031639C">
        <w:t xml:space="preserve"> cette spécification. </w:t>
      </w:r>
      <w:r w:rsidRPr="0031639C">
        <w:rPr>
          <w:b/>
          <w:bCs/>
        </w:rPr>
        <w:t>Ce document concerne uniquement le lot 1.</w:t>
      </w:r>
    </w:p>
    <w:p w14:paraId="243AC70E" w14:textId="5F58680C" w:rsidR="00683F93" w:rsidRPr="0031639C" w:rsidRDefault="00683F93" w:rsidP="0031639C">
      <w:pPr>
        <w:pStyle w:val="Corpsdetexte"/>
        <w:spacing w:after="0"/>
      </w:pPr>
    </w:p>
    <w:p w14:paraId="12722E07" w14:textId="70FD8D83" w:rsidR="00B54C33" w:rsidRPr="0031639C" w:rsidRDefault="0046492F" w:rsidP="008657CE">
      <w:pPr>
        <w:pStyle w:val="Corpsdetexte"/>
        <w:spacing w:after="0"/>
      </w:pPr>
      <w:r>
        <w:t xml:space="preserve">Cadrage du </w:t>
      </w:r>
      <w:r w:rsidR="00683F93" w:rsidRPr="0031639C">
        <w:t xml:space="preserve">Lot 1 : </w:t>
      </w:r>
    </w:p>
    <w:p w14:paraId="479E5159" w14:textId="6927EE0E" w:rsidR="00B54C33" w:rsidRPr="0031639C" w:rsidRDefault="00B54C33" w:rsidP="00863EE3">
      <w:pPr>
        <w:pStyle w:val="Corpsdetexte"/>
        <w:numPr>
          <w:ilvl w:val="1"/>
          <w:numId w:val="41"/>
        </w:numPr>
        <w:spacing w:after="0"/>
      </w:pPr>
      <w:r w:rsidRPr="0031639C">
        <w:t>Tracer</w:t>
      </w:r>
      <w:r w:rsidR="008657CE">
        <w:t xml:space="preserve"> </w:t>
      </w:r>
      <w:r w:rsidR="00974BB4">
        <w:t>immédiatement</w:t>
      </w:r>
      <w:r w:rsidRPr="0031639C">
        <w:t xml:space="preserve"> </w:t>
      </w:r>
      <w:r w:rsidR="00FD4965" w:rsidRPr="0031639C">
        <w:t>les horodatages réels des interventions</w:t>
      </w:r>
      <w:r w:rsidR="005B6466">
        <w:t xml:space="preserve"> </w:t>
      </w:r>
    </w:p>
    <w:p w14:paraId="378261F4" w14:textId="370C4F07" w:rsidR="008657CE" w:rsidRDefault="00B54C33" w:rsidP="008657CE">
      <w:pPr>
        <w:pStyle w:val="Corpsdetexte"/>
        <w:numPr>
          <w:ilvl w:val="1"/>
          <w:numId w:val="41"/>
        </w:numPr>
        <w:spacing w:after="0"/>
      </w:pPr>
      <w:r w:rsidRPr="0031639C">
        <w:t xml:space="preserve">Partager </w:t>
      </w:r>
      <w:r w:rsidR="00974BB4">
        <w:t>immédiatement</w:t>
      </w:r>
      <w:r w:rsidR="008657CE">
        <w:t xml:space="preserve"> </w:t>
      </w:r>
      <w:r w:rsidRPr="0031639C">
        <w:t>ces horodatages</w:t>
      </w:r>
      <w:r w:rsidR="00215CC8" w:rsidRPr="0031639C">
        <w:t xml:space="preserve"> entre opérateurs concernés (i.e</w:t>
      </w:r>
      <w:r w:rsidR="003D6573">
        <w:t>.</w:t>
      </w:r>
      <w:r w:rsidR="00215CC8" w:rsidRPr="0031639C">
        <w:t xml:space="preserve"> présent</w:t>
      </w:r>
      <w:r w:rsidR="000D4BA0" w:rsidRPr="0031639C">
        <w:t>s</w:t>
      </w:r>
      <w:r w:rsidR="00215CC8" w:rsidRPr="0031639C">
        <w:t xml:space="preserve"> sur l’</w:t>
      </w:r>
      <w:r w:rsidR="00DD546F" w:rsidRPr="0031639C">
        <w:t>infrastructure</w:t>
      </w:r>
      <w:r w:rsidR="00215CC8" w:rsidRPr="0031639C">
        <w:t>)</w:t>
      </w:r>
      <w:r w:rsidR="0046492F" w:rsidRPr="0046492F">
        <w:t xml:space="preserve"> </w:t>
      </w:r>
    </w:p>
    <w:p w14:paraId="6B279298" w14:textId="54B6BA8A" w:rsidR="00E220A4" w:rsidRPr="00E220A4" w:rsidRDefault="00974BB4" w:rsidP="008657CE">
      <w:pPr>
        <w:pStyle w:val="Corpsdetexte"/>
        <w:numPr>
          <w:ilvl w:val="1"/>
          <w:numId w:val="41"/>
        </w:numPr>
        <w:spacing w:after="0"/>
        <w:rPr>
          <w:i/>
          <w:iCs/>
          <w:color w:val="7F7F7F" w:themeColor="text1" w:themeTint="80"/>
        </w:rPr>
      </w:pPr>
      <w:r>
        <w:t>Partager</w:t>
      </w:r>
      <w:r w:rsidR="008657CE" w:rsidRPr="0031639C">
        <w:t xml:space="preserve"> les coupures clients subies sur ces horodatages (facultatif).</w:t>
      </w:r>
    </w:p>
    <w:p w14:paraId="25ACD275" w14:textId="77777777" w:rsidR="003637D7" w:rsidRPr="0031639C" w:rsidRDefault="003637D7" w:rsidP="0031639C">
      <w:pPr>
        <w:pStyle w:val="Corpsdetexte"/>
        <w:spacing w:after="0"/>
      </w:pPr>
    </w:p>
    <w:p w14:paraId="789504BA" w14:textId="77777777" w:rsidR="00287677" w:rsidRPr="00287677" w:rsidRDefault="00287677" w:rsidP="00287677">
      <w:pPr>
        <w:autoSpaceDE w:val="0"/>
        <w:autoSpaceDN w:val="0"/>
        <w:spacing w:before="40" w:after="40"/>
        <w:jc w:val="both"/>
        <w:rPr>
          <w:rFonts w:ascii="Arial" w:hAnsi="Arial" w:cs="Arial"/>
          <w:sz w:val="20"/>
          <w:szCs w:val="20"/>
        </w:rPr>
      </w:pPr>
      <w:r w:rsidRPr="00287677">
        <w:rPr>
          <w:rFonts w:ascii="Arial" w:hAnsi="Arial" w:cs="Arial"/>
          <w:sz w:val="20"/>
          <w:szCs w:val="20"/>
        </w:rPr>
        <w:t>Dans le cadre des interventions sur les infrastructures du réseau de distribution FTTH/FTTE, les Opérateurs d’Immeuble (OI) et les Opérateurs Commerciaux (OC) sont amenés à intervenir sur les Points de Mutualisation (PM), les Points de Branchement Optique (PBO) et sur divers éléments réseau de la Zone Arrière (ZA) du PM.</w:t>
      </w:r>
    </w:p>
    <w:p w14:paraId="61AD9824" w14:textId="77777777" w:rsidR="00287677" w:rsidRPr="0031639C" w:rsidRDefault="00287677" w:rsidP="003637D7">
      <w:pPr>
        <w:pStyle w:val="Corpsdetexte"/>
        <w:spacing w:after="0"/>
      </w:pPr>
    </w:p>
    <w:p w14:paraId="00C8C7CB" w14:textId="0A2E23D9" w:rsidR="006E5FCA" w:rsidRPr="0031639C" w:rsidRDefault="00ED60AD">
      <w:pPr>
        <w:rPr>
          <w:rFonts w:ascii="Arial" w:hAnsi="Arial" w:cs="Arial"/>
          <w:sz w:val="20"/>
          <w:szCs w:val="20"/>
        </w:rPr>
      </w:pPr>
      <w:r w:rsidRPr="0031639C">
        <w:rPr>
          <w:rFonts w:ascii="Arial" w:hAnsi="Arial" w:cs="Arial"/>
          <w:sz w:val="20"/>
          <w:szCs w:val="20"/>
        </w:rPr>
        <w:t>L</w:t>
      </w:r>
      <w:r w:rsidR="006E5FCA" w:rsidRPr="0031639C">
        <w:rPr>
          <w:rFonts w:ascii="Arial" w:hAnsi="Arial" w:cs="Arial"/>
          <w:sz w:val="20"/>
          <w:szCs w:val="20"/>
        </w:rPr>
        <w:t>’OI a besoin de tracer les opérations qui sont effectuées sur son réseau</w:t>
      </w:r>
      <w:r w:rsidR="004A6657" w:rsidRPr="0031639C">
        <w:rPr>
          <w:rFonts w:ascii="Arial" w:hAnsi="Arial" w:cs="Arial"/>
          <w:sz w:val="20"/>
          <w:szCs w:val="20"/>
        </w:rPr>
        <w:t xml:space="preserve">. </w:t>
      </w:r>
    </w:p>
    <w:p w14:paraId="7BD14EAC" w14:textId="018650A7" w:rsidR="0003542F" w:rsidRPr="0031639C" w:rsidRDefault="00A53FC4">
      <w:pPr>
        <w:rPr>
          <w:rFonts w:ascii="Arial" w:hAnsi="Arial" w:cs="Arial"/>
          <w:sz w:val="20"/>
          <w:szCs w:val="20"/>
        </w:rPr>
      </w:pPr>
      <w:r w:rsidRPr="0031639C">
        <w:rPr>
          <w:rFonts w:ascii="Arial" w:hAnsi="Arial" w:cs="Arial"/>
          <w:sz w:val="20"/>
          <w:szCs w:val="20"/>
        </w:rPr>
        <w:t>Les OCs</w:t>
      </w:r>
      <w:r w:rsidR="00014348" w:rsidRPr="0031639C">
        <w:rPr>
          <w:rFonts w:ascii="Arial" w:hAnsi="Arial" w:cs="Arial"/>
          <w:sz w:val="20"/>
          <w:szCs w:val="20"/>
        </w:rPr>
        <w:t xml:space="preserve"> ont besoin de </w:t>
      </w:r>
      <w:r w:rsidR="00781532" w:rsidRPr="0031639C">
        <w:rPr>
          <w:rFonts w:ascii="Arial" w:hAnsi="Arial" w:cs="Arial"/>
          <w:sz w:val="20"/>
          <w:szCs w:val="20"/>
        </w:rPr>
        <w:t>maîtriser la satisfaction client</w:t>
      </w:r>
      <w:r w:rsidR="00742194" w:rsidRPr="0031639C">
        <w:rPr>
          <w:rFonts w:ascii="Arial" w:hAnsi="Arial" w:cs="Arial"/>
          <w:sz w:val="20"/>
          <w:szCs w:val="20"/>
        </w:rPr>
        <w:t> </w:t>
      </w:r>
      <w:r w:rsidR="00F50E81" w:rsidRPr="0031639C">
        <w:rPr>
          <w:rFonts w:ascii="Arial" w:hAnsi="Arial" w:cs="Arial"/>
          <w:sz w:val="20"/>
          <w:szCs w:val="20"/>
        </w:rPr>
        <w:t>en diminuant au maximum les coupures de services et en améliorant le traitement et la réparation de ces coupures</w:t>
      </w:r>
      <w:r w:rsidR="00DD7791" w:rsidRPr="0031639C">
        <w:rPr>
          <w:rFonts w:ascii="Arial" w:hAnsi="Arial" w:cs="Arial"/>
          <w:sz w:val="20"/>
          <w:szCs w:val="20"/>
        </w:rPr>
        <w:t>.</w:t>
      </w:r>
    </w:p>
    <w:p w14:paraId="3BDB467A" w14:textId="77777777" w:rsidR="00D87F70" w:rsidRPr="0031639C" w:rsidRDefault="00D87F70">
      <w:pPr>
        <w:rPr>
          <w:rFonts w:ascii="Arial" w:hAnsi="Arial" w:cs="Arial"/>
          <w:sz w:val="20"/>
          <w:szCs w:val="20"/>
        </w:rPr>
      </w:pPr>
    </w:p>
    <w:p w14:paraId="4D1EB8EA" w14:textId="45B0F13A" w:rsidR="003637D7" w:rsidRPr="0031639C" w:rsidRDefault="00D87F70" w:rsidP="003637D7">
      <w:pPr>
        <w:pStyle w:val="Corpsdetexte"/>
        <w:spacing w:after="0"/>
      </w:pPr>
      <w:r w:rsidRPr="0031639C">
        <w:t xml:space="preserve">Afin de répondre à ces besoins, l’Intervenant doit pouvoir, au travers d’un outil, déclarer le début puis la fin de son intervention. Cette action devra être exécutée en </w:t>
      </w:r>
      <w:r w:rsidR="00AC7C09">
        <w:t xml:space="preserve">selon les règles de gestion énumérées dans le chapitre </w:t>
      </w:r>
      <w:hyperlink w:anchor="_Flux_intervenant_vers" w:history="1">
        <w:r w:rsidR="0046492F">
          <w:rPr>
            <w:rStyle w:val="Lienhypertexte"/>
            <w:rFonts w:cs="Arial"/>
          </w:rPr>
          <w:t>Qualité des horodatages</w:t>
        </w:r>
      </w:hyperlink>
      <w:r w:rsidR="00F27399" w:rsidRPr="0031639C">
        <w:t xml:space="preserve"> </w:t>
      </w:r>
    </w:p>
    <w:p w14:paraId="538F3F22" w14:textId="77777777" w:rsidR="00871D7F" w:rsidRPr="0031639C" w:rsidRDefault="00871D7F" w:rsidP="0031639C">
      <w:pPr>
        <w:pStyle w:val="Corpsdetexte"/>
        <w:spacing w:after="0"/>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
        <w:gridCol w:w="2377"/>
        <w:gridCol w:w="3410"/>
        <w:gridCol w:w="957"/>
        <w:gridCol w:w="2835"/>
      </w:tblGrid>
      <w:tr w:rsidR="00CB5C1E" w:rsidRPr="0031639C" w14:paraId="1F12AD2B" w14:textId="77777777" w:rsidTr="00BF1B43">
        <w:trPr>
          <w:trHeight w:val="525"/>
        </w:trPr>
        <w:tc>
          <w:tcPr>
            <w:tcW w:w="0" w:type="auto"/>
            <w:shd w:val="clear" w:color="auto" w:fill="auto"/>
            <w:vAlign w:val="center"/>
            <w:hideMark/>
          </w:tcPr>
          <w:p w14:paraId="3CA6BE42"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N° Flux</w:t>
            </w:r>
          </w:p>
        </w:tc>
        <w:tc>
          <w:tcPr>
            <w:tcW w:w="2377" w:type="dxa"/>
            <w:shd w:val="clear" w:color="auto" w:fill="auto"/>
            <w:vAlign w:val="center"/>
            <w:hideMark/>
          </w:tcPr>
          <w:p w14:paraId="63DDC490"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Flux métier</w:t>
            </w:r>
          </w:p>
        </w:tc>
        <w:tc>
          <w:tcPr>
            <w:tcW w:w="3410" w:type="dxa"/>
            <w:shd w:val="clear" w:color="auto" w:fill="auto"/>
            <w:vAlign w:val="center"/>
            <w:hideMark/>
          </w:tcPr>
          <w:p w14:paraId="4DCAB94E"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Descriptif</w:t>
            </w:r>
          </w:p>
        </w:tc>
        <w:tc>
          <w:tcPr>
            <w:tcW w:w="957" w:type="dxa"/>
            <w:shd w:val="clear" w:color="auto" w:fill="auto"/>
            <w:vAlign w:val="center"/>
            <w:hideMark/>
          </w:tcPr>
          <w:p w14:paraId="7533BBE0"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Présence</w:t>
            </w:r>
          </w:p>
        </w:tc>
        <w:tc>
          <w:tcPr>
            <w:tcW w:w="2835" w:type="dxa"/>
            <w:shd w:val="clear" w:color="auto" w:fill="auto"/>
            <w:vAlign w:val="center"/>
            <w:hideMark/>
          </w:tcPr>
          <w:p w14:paraId="5CBB78B5" w14:textId="77777777" w:rsidR="00CB5C1E" w:rsidRPr="0031639C" w:rsidRDefault="00CB5C1E">
            <w:pPr>
              <w:jc w:val="center"/>
              <w:rPr>
                <w:rFonts w:ascii="Calibri" w:hAnsi="Calibri" w:cs="Calibri"/>
                <w:b/>
                <w:bCs/>
                <w:color w:val="000000"/>
                <w:sz w:val="20"/>
                <w:szCs w:val="20"/>
              </w:rPr>
            </w:pPr>
            <w:r w:rsidRPr="0031639C">
              <w:rPr>
                <w:rFonts w:ascii="Calibri" w:hAnsi="Calibri" w:cs="Calibri"/>
                <w:b/>
                <w:bCs/>
                <w:color w:val="000000"/>
                <w:sz w:val="20"/>
                <w:szCs w:val="20"/>
              </w:rPr>
              <w:t>Délai de transmission</w:t>
            </w:r>
          </w:p>
        </w:tc>
      </w:tr>
      <w:tr w:rsidR="000739D0" w:rsidRPr="00EB0D5B" w14:paraId="7CBAF8ED" w14:textId="77777777" w:rsidTr="00536F3E">
        <w:trPr>
          <w:trHeight w:val="855"/>
        </w:trPr>
        <w:tc>
          <w:tcPr>
            <w:tcW w:w="0" w:type="auto"/>
            <w:shd w:val="clear" w:color="auto" w:fill="auto"/>
            <w:vAlign w:val="center"/>
            <w:hideMark/>
          </w:tcPr>
          <w:p w14:paraId="2A8A164D" w14:textId="77777777" w:rsidR="000739D0" w:rsidRPr="0031639C" w:rsidRDefault="000739D0">
            <w:pPr>
              <w:jc w:val="center"/>
              <w:rPr>
                <w:rFonts w:ascii="Calibri" w:hAnsi="Calibri" w:cs="Calibri"/>
                <w:b/>
                <w:bCs/>
                <w:color w:val="000000"/>
              </w:rPr>
            </w:pPr>
            <w:r w:rsidRPr="0031639C">
              <w:rPr>
                <w:rFonts w:ascii="Calibri" w:hAnsi="Calibri" w:cs="Calibri"/>
                <w:b/>
                <w:bCs/>
                <w:color w:val="000000"/>
              </w:rPr>
              <w:t>1</w:t>
            </w:r>
          </w:p>
        </w:tc>
        <w:tc>
          <w:tcPr>
            <w:tcW w:w="2377" w:type="dxa"/>
            <w:shd w:val="clear" w:color="auto" w:fill="auto"/>
            <w:vAlign w:val="center"/>
            <w:hideMark/>
          </w:tcPr>
          <w:p w14:paraId="0E864CFC" w14:textId="1D1C694F" w:rsidR="000739D0" w:rsidRPr="00EB0D5B" w:rsidRDefault="000739D0">
            <w:pPr>
              <w:rPr>
                <w:rFonts w:ascii="Calibri" w:hAnsi="Calibri" w:cs="Calibri"/>
                <w:color w:val="000000"/>
                <w:sz w:val="18"/>
                <w:szCs w:val="18"/>
              </w:rPr>
            </w:pPr>
            <w:r w:rsidRPr="0031639C">
              <w:rPr>
                <w:rFonts w:ascii="Calibri" w:hAnsi="Calibri" w:cs="Calibri"/>
                <w:color w:val="000000"/>
                <w:sz w:val="18"/>
                <w:szCs w:val="18"/>
              </w:rPr>
              <w:t xml:space="preserve">Flux intervenant (via le SI du donneur d’ordre) vers </w:t>
            </w:r>
            <w:r w:rsidR="00A5427A">
              <w:rPr>
                <w:rFonts w:ascii="Calibri" w:hAnsi="Calibri" w:cs="Calibri"/>
                <w:color w:val="000000"/>
                <w:sz w:val="18"/>
                <w:szCs w:val="18"/>
              </w:rPr>
              <w:t>l’OI</w:t>
            </w:r>
          </w:p>
        </w:tc>
        <w:tc>
          <w:tcPr>
            <w:tcW w:w="3410" w:type="dxa"/>
            <w:shd w:val="clear" w:color="auto" w:fill="auto"/>
            <w:vAlign w:val="center"/>
            <w:hideMark/>
          </w:tcPr>
          <w:p w14:paraId="51441E30"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Déclaration exhaustive des horodatages des interventions*</w:t>
            </w:r>
          </w:p>
        </w:tc>
        <w:tc>
          <w:tcPr>
            <w:tcW w:w="957" w:type="dxa"/>
            <w:shd w:val="clear" w:color="auto" w:fill="auto"/>
            <w:vAlign w:val="center"/>
            <w:hideMark/>
          </w:tcPr>
          <w:p w14:paraId="3D46EB95"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Obligatoire</w:t>
            </w:r>
          </w:p>
        </w:tc>
        <w:tc>
          <w:tcPr>
            <w:tcW w:w="2835" w:type="dxa"/>
            <w:shd w:val="clear" w:color="auto" w:fill="auto"/>
            <w:vAlign w:val="center"/>
            <w:hideMark/>
          </w:tcPr>
          <w:p w14:paraId="64C88C4B" w14:textId="24B13765" w:rsidR="000739D0" w:rsidRPr="00BF1B43" w:rsidRDefault="000739D0" w:rsidP="00531073">
            <w:pPr>
              <w:rPr>
                <w:rFonts w:asciiTheme="minorHAnsi" w:hAnsiTheme="minorHAnsi" w:cstheme="minorHAnsi"/>
                <w:color w:val="000000"/>
                <w:sz w:val="18"/>
                <w:szCs w:val="18"/>
              </w:rPr>
            </w:pPr>
            <w:r w:rsidRPr="00EB0D5B">
              <w:t xml:space="preserve"> </w:t>
            </w:r>
            <w:r w:rsidRPr="00BF1B43">
              <w:rPr>
                <w:rFonts w:asciiTheme="minorHAnsi" w:hAnsiTheme="minorHAnsi" w:cstheme="minorHAnsi"/>
                <w:sz w:val="18"/>
                <w:szCs w:val="18"/>
              </w:rPr>
              <w:t xml:space="preserve">Cf. chapitre </w:t>
            </w:r>
            <w:hyperlink w:anchor="_Qualité_des_horodatages" w:history="1">
              <w:r>
                <w:rPr>
                  <w:rStyle w:val="Lienhypertexte"/>
                  <w:rFonts w:asciiTheme="minorHAnsi" w:hAnsiTheme="minorHAnsi" w:cstheme="minorHAnsi"/>
                  <w:sz w:val="18"/>
                  <w:szCs w:val="18"/>
                </w:rPr>
                <w:t>Qualité des horodatages</w:t>
              </w:r>
            </w:hyperlink>
          </w:p>
        </w:tc>
      </w:tr>
      <w:tr w:rsidR="000739D0" w:rsidRPr="00EB0D5B" w14:paraId="12573172" w14:textId="77777777" w:rsidTr="00A53B28">
        <w:trPr>
          <w:trHeight w:val="635"/>
        </w:trPr>
        <w:tc>
          <w:tcPr>
            <w:tcW w:w="0" w:type="auto"/>
            <w:shd w:val="clear" w:color="auto" w:fill="auto"/>
            <w:vAlign w:val="center"/>
            <w:hideMark/>
          </w:tcPr>
          <w:p w14:paraId="2BEC9A94" w14:textId="4461169B" w:rsidR="000739D0" w:rsidRPr="00EB0D5B" w:rsidRDefault="00A5427A">
            <w:pPr>
              <w:jc w:val="center"/>
              <w:rPr>
                <w:rFonts w:ascii="Calibri" w:hAnsi="Calibri" w:cs="Calibri"/>
                <w:b/>
                <w:bCs/>
                <w:color w:val="000000"/>
              </w:rPr>
            </w:pPr>
            <w:r>
              <w:rPr>
                <w:rFonts w:ascii="Calibri" w:hAnsi="Calibri" w:cs="Calibri"/>
                <w:b/>
                <w:bCs/>
                <w:color w:val="000000"/>
              </w:rPr>
              <w:t>2</w:t>
            </w:r>
          </w:p>
        </w:tc>
        <w:tc>
          <w:tcPr>
            <w:tcW w:w="2377" w:type="dxa"/>
            <w:shd w:val="clear" w:color="auto" w:fill="auto"/>
            <w:vAlign w:val="center"/>
            <w:hideMark/>
          </w:tcPr>
          <w:p w14:paraId="2EF2EA9F" w14:textId="5DCF30DC" w:rsidR="000739D0" w:rsidRPr="00EB0D5B" w:rsidRDefault="000739D0">
            <w:pPr>
              <w:rPr>
                <w:rFonts w:ascii="Calibri" w:hAnsi="Calibri" w:cs="Calibri"/>
                <w:color w:val="000000"/>
                <w:sz w:val="18"/>
                <w:szCs w:val="18"/>
              </w:rPr>
            </w:pPr>
            <w:r w:rsidRPr="00EB0D5B">
              <w:rPr>
                <w:rFonts w:ascii="Calibri" w:hAnsi="Calibri" w:cs="Calibri"/>
                <w:color w:val="000000"/>
                <w:sz w:val="18"/>
                <w:szCs w:val="18"/>
              </w:rPr>
              <w:t xml:space="preserve">Flux </w:t>
            </w:r>
            <w:r w:rsidR="00A5427A">
              <w:rPr>
                <w:rFonts w:ascii="Calibri" w:hAnsi="Calibri" w:cs="Calibri"/>
                <w:color w:val="000000"/>
                <w:sz w:val="18"/>
                <w:szCs w:val="18"/>
              </w:rPr>
              <w:t>OI</w:t>
            </w:r>
            <w:r w:rsidRPr="00EB0D5B">
              <w:rPr>
                <w:rFonts w:ascii="Calibri" w:hAnsi="Calibri" w:cs="Calibri"/>
                <w:color w:val="000000"/>
                <w:sz w:val="18"/>
                <w:szCs w:val="18"/>
              </w:rPr>
              <w:t xml:space="preserve"> vers les OCs</w:t>
            </w:r>
          </w:p>
        </w:tc>
        <w:tc>
          <w:tcPr>
            <w:tcW w:w="3410" w:type="dxa"/>
            <w:shd w:val="clear" w:color="auto" w:fill="auto"/>
            <w:vAlign w:val="center"/>
            <w:hideMark/>
          </w:tcPr>
          <w:p w14:paraId="381F9AD9" w14:textId="66D78BB5"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Transmission des horodatages anonymisés aux opérateurs présents sur l’infrastructure</w:t>
            </w:r>
          </w:p>
        </w:tc>
        <w:tc>
          <w:tcPr>
            <w:tcW w:w="957" w:type="dxa"/>
            <w:shd w:val="clear" w:color="auto" w:fill="auto"/>
            <w:vAlign w:val="center"/>
            <w:hideMark/>
          </w:tcPr>
          <w:p w14:paraId="2F843C71"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Obligatoire</w:t>
            </w:r>
          </w:p>
        </w:tc>
        <w:tc>
          <w:tcPr>
            <w:tcW w:w="2835" w:type="dxa"/>
            <w:vMerge w:val="restart"/>
            <w:shd w:val="clear" w:color="auto" w:fill="auto"/>
            <w:vAlign w:val="center"/>
            <w:hideMark/>
          </w:tcPr>
          <w:p w14:paraId="7F0F8B12" w14:textId="33949784" w:rsidR="000739D0" w:rsidRPr="00EB0D5B" w:rsidRDefault="000739D0" w:rsidP="00531073">
            <w:pPr>
              <w:rPr>
                <w:rFonts w:ascii="Calibri" w:hAnsi="Calibri" w:cs="Calibri"/>
                <w:color w:val="000000"/>
                <w:sz w:val="18"/>
                <w:szCs w:val="18"/>
              </w:rPr>
            </w:pPr>
          </w:p>
        </w:tc>
      </w:tr>
      <w:tr w:rsidR="000739D0" w:rsidRPr="00EB0D5B" w14:paraId="6A8A8629" w14:textId="77777777" w:rsidTr="00A53B28">
        <w:trPr>
          <w:trHeight w:val="690"/>
        </w:trPr>
        <w:tc>
          <w:tcPr>
            <w:tcW w:w="0" w:type="auto"/>
            <w:vMerge w:val="restart"/>
            <w:shd w:val="clear" w:color="auto" w:fill="auto"/>
            <w:vAlign w:val="center"/>
            <w:hideMark/>
          </w:tcPr>
          <w:p w14:paraId="3610984A" w14:textId="54A301AE" w:rsidR="000739D0" w:rsidRPr="00EB0D5B" w:rsidRDefault="00A5427A">
            <w:pPr>
              <w:jc w:val="center"/>
              <w:rPr>
                <w:rFonts w:ascii="Calibri" w:hAnsi="Calibri" w:cs="Calibri"/>
                <w:b/>
                <w:bCs/>
                <w:color w:val="000000"/>
              </w:rPr>
            </w:pPr>
            <w:r>
              <w:rPr>
                <w:rFonts w:ascii="Calibri" w:hAnsi="Calibri" w:cs="Calibri"/>
                <w:b/>
                <w:bCs/>
                <w:color w:val="000000"/>
              </w:rPr>
              <w:t>3</w:t>
            </w:r>
          </w:p>
        </w:tc>
        <w:tc>
          <w:tcPr>
            <w:tcW w:w="2377" w:type="dxa"/>
            <w:vMerge w:val="restart"/>
            <w:shd w:val="clear" w:color="auto" w:fill="auto"/>
            <w:vAlign w:val="center"/>
            <w:hideMark/>
          </w:tcPr>
          <w:p w14:paraId="35AF195D" w14:textId="32D8AD2E" w:rsidR="000739D0" w:rsidRPr="00EB0D5B" w:rsidRDefault="000739D0">
            <w:pPr>
              <w:rPr>
                <w:rFonts w:ascii="Calibri" w:hAnsi="Calibri" w:cs="Calibri"/>
                <w:color w:val="000000"/>
                <w:sz w:val="18"/>
                <w:szCs w:val="18"/>
              </w:rPr>
            </w:pPr>
            <w:r w:rsidRPr="00EB0D5B">
              <w:rPr>
                <w:rFonts w:ascii="Calibri" w:hAnsi="Calibri" w:cs="Calibri"/>
                <w:color w:val="000000"/>
                <w:sz w:val="18"/>
                <w:szCs w:val="18"/>
              </w:rPr>
              <w:t xml:space="preserve">Flux OC vers </w:t>
            </w:r>
            <w:r w:rsidR="00A5427A">
              <w:rPr>
                <w:rFonts w:ascii="Calibri" w:hAnsi="Calibri" w:cs="Calibri"/>
                <w:color w:val="000000"/>
                <w:sz w:val="18"/>
                <w:szCs w:val="18"/>
              </w:rPr>
              <w:t>OI</w:t>
            </w:r>
          </w:p>
        </w:tc>
        <w:tc>
          <w:tcPr>
            <w:tcW w:w="3410" w:type="dxa"/>
            <w:shd w:val="clear" w:color="auto" w:fill="auto"/>
            <w:vAlign w:val="center"/>
            <w:hideMark/>
          </w:tcPr>
          <w:p w14:paraId="196CCD65" w14:textId="342410BA"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OC : transmettre les coupures de signal survenues dans ces horodatages</w:t>
            </w:r>
          </w:p>
        </w:tc>
        <w:tc>
          <w:tcPr>
            <w:tcW w:w="957" w:type="dxa"/>
            <w:shd w:val="clear" w:color="auto" w:fill="auto"/>
            <w:vAlign w:val="center"/>
            <w:hideMark/>
          </w:tcPr>
          <w:p w14:paraId="7E104F8A"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Facultatif</w:t>
            </w:r>
          </w:p>
        </w:tc>
        <w:tc>
          <w:tcPr>
            <w:tcW w:w="2835" w:type="dxa"/>
            <w:vMerge/>
            <w:shd w:val="clear" w:color="auto" w:fill="auto"/>
            <w:vAlign w:val="center"/>
            <w:hideMark/>
          </w:tcPr>
          <w:p w14:paraId="52C855A5" w14:textId="27F92F35" w:rsidR="000739D0" w:rsidRPr="00EB0D5B" w:rsidRDefault="000739D0" w:rsidP="00531073">
            <w:pPr>
              <w:rPr>
                <w:rFonts w:ascii="Calibri" w:hAnsi="Calibri" w:cs="Calibri"/>
                <w:color w:val="000000"/>
                <w:sz w:val="18"/>
                <w:szCs w:val="18"/>
              </w:rPr>
            </w:pPr>
          </w:p>
        </w:tc>
      </w:tr>
      <w:tr w:rsidR="000739D0" w:rsidRPr="00EB0D5B" w14:paraId="28F1139D" w14:textId="77777777" w:rsidTr="00A53B28">
        <w:trPr>
          <w:trHeight w:val="675"/>
        </w:trPr>
        <w:tc>
          <w:tcPr>
            <w:tcW w:w="0" w:type="auto"/>
            <w:vMerge/>
            <w:vAlign w:val="center"/>
            <w:hideMark/>
          </w:tcPr>
          <w:p w14:paraId="5F49D053" w14:textId="77777777" w:rsidR="000739D0" w:rsidRPr="00EB0D5B" w:rsidRDefault="000739D0">
            <w:pPr>
              <w:rPr>
                <w:rFonts w:ascii="Calibri" w:hAnsi="Calibri" w:cs="Calibri"/>
                <w:b/>
                <w:bCs/>
                <w:color w:val="000000"/>
              </w:rPr>
            </w:pPr>
          </w:p>
        </w:tc>
        <w:tc>
          <w:tcPr>
            <w:tcW w:w="2377" w:type="dxa"/>
            <w:vMerge/>
            <w:vAlign w:val="center"/>
            <w:hideMark/>
          </w:tcPr>
          <w:p w14:paraId="2DC9DC8A" w14:textId="77777777" w:rsidR="000739D0" w:rsidRPr="00EB0D5B" w:rsidRDefault="000739D0">
            <w:pPr>
              <w:rPr>
                <w:rFonts w:ascii="Calibri" w:hAnsi="Calibri" w:cs="Calibri"/>
                <w:color w:val="000000"/>
                <w:sz w:val="18"/>
                <w:szCs w:val="18"/>
              </w:rPr>
            </w:pPr>
          </w:p>
        </w:tc>
        <w:tc>
          <w:tcPr>
            <w:tcW w:w="3410" w:type="dxa"/>
            <w:shd w:val="clear" w:color="auto" w:fill="auto"/>
            <w:vAlign w:val="center"/>
            <w:hideMark/>
          </w:tcPr>
          <w:p w14:paraId="341E728D" w14:textId="27876C0D" w:rsidR="000739D0" w:rsidRPr="00EB0D5B" w:rsidRDefault="00FC00B9">
            <w:pPr>
              <w:jc w:val="both"/>
              <w:rPr>
                <w:rFonts w:ascii="Calibri" w:hAnsi="Calibri" w:cs="Calibri"/>
                <w:color w:val="000000"/>
                <w:sz w:val="18"/>
                <w:szCs w:val="18"/>
              </w:rPr>
            </w:pPr>
            <w:r>
              <w:rPr>
                <w:rFonts w:ascii="Calibri" w:hAnsi="Calibri" w:cs="Calibri"/>
                <w:color w:val="000000"/>
                <w:sz w:val="18"/>
                <w:szCs w:val="18"/>
              </w:rPr>
              <w:t xml:space="preserve">OI </w:t>
            </w:r>
            <w:r w:rsidR="000739D0" w:rsidRPr="00EB0D5B">
              <w:rPr>
                <w:rFonts w:ascii="Calibri" w:hAnsi="Calibri" w:cs="Calibri"/>
                <w:color w:val="000000"/>
                <w:sz w:val="18"/>
                <w:szCs w:val="18"/>
              </w:rPr>
              <w:t>: recevoir / stocker</w:t>
            </w:r>
          </w:p>
        </w:tc>
        <w:tc>
          <w:tcPr>
            <w:tcW w:w="957" w:type="dxa"/>
            <w:shd w:val="clear" w:color="auto" w:fill="auto"/>
            <w:vAlign w:val="center"/>
            <w:hideMark/>
          </w:tcPr>
          <w:p w14:paraId="0F1D4B97" w14:textId="77777777" w:rsidR="000739D0" w:rsidRPr="00EB0D5B" w:rsidRDefault="000739D0">
            <w:pPr>
              <w:jc w:val="both"/>
              <w:rPr>
                <w:rFonts w:ascii="Calibri" w:hAnsi="Calibri" w:cs="Calibri"/>
                <w:color w:val="000000"/>
                <w:sz w:val="18"/>
                <w:szCs w:val="18"/>
              </w:rPr>
            </w:pPr>
            <w:r w:rsidRPr="00EB0D5B">
              <w:rPr>
                <w:rFonts w:ascii="Calibri" w:hAnsi="Calibri" w:cs="Calibri"/>
                <w:color w:val="000000"/>
                <w:sz w:val="18"/>
                <w:szCs w:val="18"/>
              </w:rPr>
              <w:t>Obligatoire</w:t>
            </w:r>
          </w:p>
        </w:tc>
        <w:tc>
          <w:tcPr>
            <w:tcW w:w="2835" w:type="dxa"/>
            <w:vMerge/>
            <w:shd w:val="clear" w:color="auto" w:fill="auto"/>
            <w:noWrap/>
            <w:vAlign w:val="center"/>
            <w:hideMark/>
          </w:tcPr>
          <w:p w14:paraId="71E99474" w14:textId="3CCCF6CB" w:rsidR="000739D0" w:rsidRPr="00EB0D5B" w:rsidRDefault="000739D0" w:rsidP="00531073">
            <w:pPr>
              <w:rPr>
                <w:rFonts w:ascii="Calibri" w:hAnsi="Calibri" w:cs="Calibri"/>
                <w:color w:val="000000"/>
                <w:sz w:val="18"/>
                <w:szCs w:val="18"/>
              </w:rPr>
            </w:pPr>
          </w:p>
        </w:tc>
      </w:tr>
    </w:tbl>
    <w:p w14:paraId="0D46D87B" w14:textId="584FB3DE" w:rsidR="00C62FDA" w:rsidRPr="00EB0D5B" w:rsidRDefault="00A65D8F" w:rsidP="0031639C">
      <w:pPr>
        <w:pStyle w:val="Corpsdetexte"/>
        <w:spacing w:after="0"/>
      </w:pPr>
      <w:r w:rsidRPr="00EB0D5B">
        <w:t>* les interventions éligibles sont définies dans le paragraphe</w:t>
      </w:r>
      <w:r w:rsidR="00EF7C57" w:rsidRPr="00EB0D5B">
        <w:t xml:space="preserve"> </w:t>
      </w:r>
      <w:hyperlink w:anchor="_Périmètre" w:history="1">
        <w:r w:rsidR="00007B11" w:rsidRPr="00EB0D5B">
          <w:rPr>
            <w:rStyle w:val="Lienhypertexte"/>
            <w:rFonts w:cs="Arial"/>
          </w:rPr>
          <w:t>Périmètre</w:t>
        </w:r>
      </w:hyperlink>
    </w:p>
    <w:p w14:paraId="091117E8" w14:textId="6FCED41A" w:rsidR="00834C30" w:rsidRDefault="00834C30" w:rsidP="0031639C">
      <w:pPr>
        <w:pStyle w:val="Corpsdetexte"/>
        <w:spacing w:after="0"/>
        <w:rPr>
          <w:rFonts w:ascii="Times New Roman" w:hAnsi="Times New Roman" w:cs="Times New Roman"/>
          <w:sz w:val="24"/>
          <w:szCs w:val="24"/>
        </w:rPr>
      </w:pPr>
    </w:p>
    <w:p w14:paraId="6CABEBD1" w14:textId="1A82B33B" w:rsidR="00834C30" w:rsidRDefault="00834C30" w:rsidP="0031639C">
      <w:pPr>
        <w:pStyle w:val="Corpsdetexte"/>
        <w:spacing w:after="0"/>
        <w:rPr>
          <w:rFonts w:ascii="Times New Roman" w:hAnsi="Times New Roman" w:cs="Times New Roman"/>
          <w:sz w:val="24"/>
          <w:szCs w:val="24"/>
        </w:rPr>
      </w:pPr>
    </w:p>
    <w:p w14:paraId="23228D1E" w14:textId="77777777" w:rsidR="00834C30" w:rsidRPr="00EB0D5B" w:rsidRDefault="00834C30" w:rsidP="0031639C">
      <w:pPr>
        <w:pStyle w:val="Corpsdetexte"/>
        <w:spacing w:after="0"/>
      </w:pPr>
    </w:p>
    <w:p w14:paraId="00DE56CB" w14:textId="5A43DCDC" w:rsidR="00EF014B" w:rsidRDefault="00EF014B">
      <w:r>
        <w:br w:type="page"/>
      </w:r>
    </w:p>
    <w:p w14:paraId="1D3D94A0" w14:textId="37666340" w:rsidR="00940285" w:rsidRPr="00EB0D5B" w:rsidRDefault="00EB1442" w:rsidP="0031639C">
      <w:pPr>
        <w:pStyle w:val="Titre2"/>
        <w:spacing w:after="0"/>
      </w:pPr>
      <w:bookmarkStart w:id="15" w:name="_Périmètre"/>
      <w:bookmarkStart w:id="16" w:name="_Toc117870297"/>
      <w:bookmarkEnd w:id="12"/>
      <w:bookmarkEnd w:id="15"/>
      <w:r w:rsidRPr="00EB0D5B">
        <w:t>Périmètre</w:t>
      </w:r>
      <w:bookmarkEnd w:id="16"/>
    </w:p>
    <w:p w14:paraId="778C3576" w14:textId="77777777" w:rsidR="00871D7F" w:rsidRPr="00EB0D5B" w:rsidRDefault="00871D7F" w:rsidP="003637D7">
      <w:pPr>
        <w:pStyle w:val="Corpsdetexte"/>
        <w:spacing w:after="0"/>
      </w:pPr>
    </w:p>
    <w:p w14:paraId="5E7B781E" w14:textId="58EBF4A4" w:rsidR="006A33B9" w:rsidRPr="00EB0D5B" w:rsidRDefault="006A33B9" w:rsidP="003637D7">
      <w:pPr>
        <w:pStyle w:val="Corpsdetexte"/>
        <w:spacing w:after="0"/>
      </w:pPr>
      <w:r w:rsidRPr="00EB0D5B">
        <w:t xml:space="preserve">Ce document s’attache à décrire les </w:t>
      </w:r>
      <w:r w:rsidR="00BA1939" w:rsidRPr="00EB0D5B">
        <w:t>flux d’</w:t>
      </w:r>
      <w:r w:rsidR="00F13A7E" w:rsidRPr="00EB0D5B">
        <w:t xml:space="preserve">échanges </w:t>
      </w:r>
      <w:r w:rsidR="00BA1939" w:rsidRPr="00EB0D5B">
        <w:t xml:space="preserve">ainsi que les </w:t>
      </w:r>
      <w:r w:rsidRPr="00EB0D5B">
        <w:t xml:space="preserve">cas de gestion </w:t>
      </w:r>
      <w:r w:rsidR="00923340" w:rsidRPr="00EB0D5B">
        <w:t>à implémenter</w:t>
      </w:r>
      <w:r w:rsidR="00BA1939" w:rsidRPr="00EB0D5B">
        <w:t xml:space="preserve"> dont les cas d’erreur.</w:t>
      </w:r>
    </w:p>
    <w:p w14:paraId="6F150C52" w14:textId="77777777" w:rsidR="00871D7F" w:rsidRPr="00EB0D5B" w:rsidRDefault="00871D7F" w:rsidP="0031639C">
      <w:pPr>
        <w:pStyle w:val="Corpsdetexte"/>
        <w:spacing w:after="0"/>
      </w:pPr>
    </w:p>
    <w:p w14:paraId="21F1C9AA" w14:textId="6426959C" w:rsidR="00EE7D7E" w:rsidRPr="00EB0D5B" w:rsidRDefault="006F43E4" w:rsidP="00EE7D7E">
      <w:pPr>
        <w:pStyle w:val="Corpsdetexte"/>
      </w:pPr>
      <w:r w:rsidRPr="00EB0D5B">
        <w:t xml:space="preserve">Cet outil sera mis en œuvre par tout </w:t>
      </w:r>
      <w:r w:rsidR="00BA1939" w:rsidRPr="00EB0D5B">
        <w:t>I</w:t>
      </w:r>
      <w:r w:rsidRPr="00EB0D5B">
        <w:t>ntervenant</w:t>
      </w:r>
      <w:r w:rsidR="00BA1939" w:rsidRPr="00EB0D5B">
        <w:t xml:space="preserve"> dont l’opération nécessite de manipuler tout élément réseau entre un PM et les PB qu’il distribue, et cela, que </w:t>
      </w:r>
      <w:r w:rsidR="00BA1939" w:rsidRPr="00BD59F5">
        <w:t>l’Intervenant</w:t>
      </w:r>
      <w:r w:rsidRPr="00BD59F5">
        <w:t xml:space="preserve"> soit diligenté par un OI ou un OC.</w:t>
      </w:r>
      <w:r w:rsidRPr="00EB0D5B">
        <w:t xml:space="preserve"> </w:t>
      </w:r>
      <w:r w:rsidR="00EE7D7E" w:rsidRPr="00EB0D5B">
        <w:t xml:space="preserve"> </w:t>
      </w:r>
    </w:p>
    <w:p w14:paraId="1B021DC1" w14:textId="6479861D" w:rsidR="00671A9D" w:rsidRDefault="00115B9D" w:rsidP="003637D7">
      <w:pPr>
        <w:pStyle w:val="Corpsdetexte"/>
        <w:spacing w:after="0"/>
      </w:pPr>
      <w:r>
        <w:t>Les</w:t>
      </w:r>
      <w:r w:rsidR="00671A9D">
        <w:t xml:space="preserve"> interventions </w:t>
      </w:r>
      <w:r w:rsidR="002C6269">
        <w:t xml:space="preserve">éligibles à une notification dans E-Intervention lot 1.0 sont </w:t>
      </w:r>
      <w:r w:rsidR="00991727">
        <w:t>définies dans le tableau ci-dessous.</w:t>
      </w:r>
      <w:r>
        <w:t xml:space="preserve"> </w:t>
      </w:r>
    </w:p>
    <w:tbl>
      <w:tblPr>
        <w:tblW w:w="9766" w:type="dxa"/>
        <w:tblCellMar>
          <w:left w:w="70" w:type="dxa"/>
          <w:right w:w="70" w:type="dxa"/>
        </w:tblCellMar>
        <w:tblLook w:val="04A0" w:firstRow="1" w:lastRow="0" w:firstColumn="1" w:lastColumn="0" w:noHBand="0" w:noVBand="1"/>
      </w:tblPr>
      <w:tblGrid>
        <w:gridCol w:w="5514"/>
        <w:gridCol w:w="4252"/>
      </w:tblGrid>
      <w:tr w:rsidR="001A4D78" w14:paraId="2E2B3231" w14:textId="77777777" w:rsidTr="00AA0FD4">
        <w:trPr>
          <w:trHeight w:val="270"/>
        </w:trPr>
        <w:tc>
          <w:tcPr>
            <w:tcW w:w="5514"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85BC126" w14:textId="77777777" w:rsidR="001A4D78" w:rsidRDefault="001A4D78">
            <w:pPr>
              <w:jc w:val="center"/>
              <w:rPr>
                <w:rFonts w:ascii="Arial" w:hAnsi="Arial" w:cs="Arial"/>
                <w:color w:val="000000"/>
                <w:sz w:val="20"/>
                <w:szCs w:val="20"/>
              </w:rPr>
            </w:pPr>
            <w:r>
              <w:rPr>
                <w:rFonts w:ascii="Arial" w:hAnsi="Arial" w:cs="Arial"/>
                <w:color w:val="000000"/>
                <w:sz w:val="20"/>
                <w:szCs w:val="20"/>
              </w:rPr>
              <w:t> </w:t>
            </w:r>
          </w:p>
        </w:tc>
        <w:tc>
          <w:tcPr>
            <w:tcW w:w="4252" w:type="dxa"/>
            <w:tcBorders>
              <w:top w:val="single" w:sz="12" w:space="0" w:color="auto"/>
              <w:left w:val="nil"/>
              <w:bottom w:val="single" w:sz="4" w:space="0" w:color="auto"/>
              <w:right w:val="single" w:sz="12" w:space="0" w:color="auto"/>
            </w:tcBorders>
            <w:shd w:val="clear" w:color="auto" w:fill="auto"/>
            <w:noWrap/>
            <w:vAlign w:val="bottom"/>
            <w:hideMark/>
          </w:tcPr>
          <w:p w14:paraId="330DA978" w14:textId="77777777" w:rsidR="001A4D78" w:rsidRDefault="001A4D78">
            <w:pPr>
              <w:jc w:val="center"/>
              <w:rPr>
                <w:rFonts w:ascii="Arial" w:hAnsi="Arial" w:cs="Arial"/>
                <w:color w:val="000000"/>
                <w:sz w:val="20"/>
                <w:szCs w:val="20"/>
              </w:rPr>
            </w:pPr>
            <w:r>
              <w:rPr>
                <w:rFonts w:ascii="Arial" w:hAnsi="Arial" w:cs="Arial"/>
                <w:color w:val="000000"/>
                <w:sz w:val="20"/>
                <w:szCs w:val="20"/>
              </w:rPr>
              <w:t>Notification dans E-Intervention lot 1.0</w:t>
            </w:r>
          </w:p>
        </w:tc>
      </w:tr>
      <w:tr w:rsidR="001A4D78" w14:paraId="755EA176"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4A315439" w14:textId="77777777" w:rsidR="001A4D78" w:rsidRDefault="001A4D78">
            <w:pPr>
              <w:rPr>
                <w:rFonts w:ascii="Arial" w:hAnsi="Arial" w:cs="Arial"/>
                <w:color w:val="000000"/>
                <w:sz w:val="20"/>
                <w:szCs w:val="20"/>
              </w:rPr>
            </w:pPr>
            <w:r>
              <w:rPr>
                <w:rFonts w:ascii="Arial" w:hAnsi="Arial" w:cs="Arial"/>
                <w:color w:val="000000"/>
                <w:sz w:val="20"/>
                <w:szCs w:val="20"/>
              </w:rPr>
              <w:t>Raccordement client FTTH/FTTE en mode STOC</w:t>
            </w:r>
          </w:p>
        </w:tc>
        <w:tc>
          <w:tcPr>
            <w:tcW w:w="4252" w:type="dxa"/>
            <w:vMerge w:val="restart"/>
            <w:tcBorders>
              <w:top w:val="nil"/>
              <w:left w:val="single" w:sz="4" w:space="0" w:color="auto"/>
              <w:bottom w:val="single" w:sz="4" w:space="0" w:color="000000"/>
              <w:right w:val="single" w:sz="12" w:space="0" w:color="auto"/>
            </w:tcBorders>
            <w:shd w:val="clear" w:color="auto" w:fill="auto"/>
            <w:noWrap/>
            <w:vAlign w:val="center"/>
            <w:hideMark/>
          </w:tcPr>
          <w:p w14:paraId="6178E10D" w14:textId="77777777" w:rsidR="001A4D78" w:rsidRDefault="001A4D78">
            <w:pPr>
              <w:jc w:val="center"/>
              <w:rPr>
                <w:rFonts w:ascii="Arial" w:hAnsi="Arial" w:cs="Arial"/>
                <w:color w:val="000000"/>
                <w:sz w:val="20"/>
                <w:szCs w:val="20"/>
              </w:rPr>
            </w:pPr>
            <w:r>
              <w:rPr>
                <w:rFonts w:ascii="Arial" w:hAnsi="Arial" w:cs="Arial"/>
                <w:color w:val="000000"/>
                <w:sz w:val="20"/>
                <w:szCs w:val="20"/>
              </w:rPr>
              <w:t>Obligatoire</w:t>
            </w:r>
          </w:p>
        </w:tc>
      </w:tr>
      <w:tr w:rsidR="001A4D78" w14:paraId="3A493BF7"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4A6521BB" w14:textId="77777777" w:rsidR="001A4D78" w:rsidRDefault="001A4D78">
            <w:pPr>
              <w:rPr>
                <w:rFonts w:ascii="Arial" w:hAnsi="Arial" w:cs="Arial"/>
                <w:color w:val="000000"/>
                <w:sz w:val="20"/>
                <w:szCs w:val="20"/>
              </w:rPr>
            </w:pPr>
            <w:r>
              <w:rPr>
                <w:rFonts w:ascii="Arial" w:hAnsi="Arial" w:cs="Arial"/>
                <w:color w:val="000000"/>
                <w:sz w:val="20"/>
                <w:szCs w:val="20"/>
              </w:rPr>
              <w:t>SAV client FTTH/FTTE en mode STOC</w:t>
            </w:r>
          </w:p>
        </w:tc>
        <w:tc>
          <w:tcPr>
            <w:tcW w:w="4252" w:type="dxa"/>
            <w:vMerge/>
            <w:tcBorders>
              <w:top w:val="nil"/>
              <w:left w:val="single" w:sz="4" w:space="0" w:color="auto"/>
              <w:bottom w:val="single" w:sz="4" w:space="0" w:color="000000"/>
              <w:right w:val="single" w:sz="12" w:space="0" w:color="auto"/>
            </w:tcBorders>
            <w:vAlign w:val="center"/>
            <w:hideMark/>
          </w:tcPr>
          <w:p w14:paraId="24CBD223" w14:textId="77777777" w:rsidR="001A4D78" w:rsidRDefault="001A4D78">
            <w:pPr>
              <w:rPr>
                <w:rFonts w:ascii="Arial" w:hAnsi="Arial" w:cs="Arial"/>
                <w:color w:val="000000"/>
                <w:sz w:val="20"/>
                <w:szCs w:val="20"/>
              </w:rPr>
            </w:pPr>
          </w:p>
        </w:tc>
      </w:tr>
      <w:tr w:rsidR="001A4D78" w14:paraId="0F1FBFF4"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268E55DD" w14:textId="77777777" w:rsidR="001A4D78" w:rsidRDefault="001A4D78">
            <w:pPr>
              <w:rPr>
                <w:rFonts w:ascii="Arial" w:hAnsi="Arial" w:cs="Arial"/>
                <w:color w:val="000000"/>
                <w:sz w:val="20"/>
                <w:szCs w:val="20"/>
              </w:rPr>
            </w:pPr>
            <w:r>
              <w:rPr>
                <w:rFonts w:ascii="Arial" w:hAnsi="Arial" w:cs="Arial"/>
                <w:color w:val="000000"/>
                <w:sz w:val="20"/>
                <w:szCs w:val="20"/>
              </w:rPr>
              <w:t>Raccordement client FTTH/FTTE en mode OI</w:t>
            </w:r>
          </w:p>
        </w:tc>
        <w:tc>
          <w:tcPr>
            <w:tcW w:w="4252" w:type="dxa"/>
            <w:vMerge/>
            <w:tcBorders>
              <w:top w:val="nil"/>
              <w:left w:val="single" w:sz="4" w:space="0" w:color="auto"/>
              <w:bottom w:val="single" w:sz="4" w:space="0" w:color="000000"/>
              <w:right w:val="single" w:sz="12" w:space="0" w:color="auto"/>
            </w:tcBorders>
            <w:vAlign w:val="center"/>
            <w:hideMark/>
          </w:tcPr>
          <w:p w14:paraId="3D80BEAD" w14:textId="77777777" w:rsidR="001A4D78" w:rsidRDefault="001A4D78">
            <w:pPr>
              <w:rPr>
                <w:rFonts w:ascii="Arial" w:hAnsi="Arial" w:cs="Arial"/>
                <w:color w:val="000000"/>
                <w:sz w:val="20"/>
                <w:szCs w:val="20"/>
              </w:rPr>
            </w:pPr>
          </w:p>
        </w:tc>
      </w:tr>
      <w:tr w:rsidR="001A4D78" w14:paraId="3E187891"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5013A398" w14:textId="77777777" w:rsidR="001A4D78" w:rsidRDefault="001A4D78">
            <w:pPr>
              <w:rPr>
                <w:rFonts w:ascii="Arial" w:hAnsi="Arial" w:cs="Arial"/>
                <w:color w:val="000000"/>
                <w:sz w:val="20"/>
                <w:szCs w:val="20"/>
              </w:rPr>
            </w:pPr>
            <w:r>
              <w:rPr>
                <w:rFonts w:ascii="Arial" w:hAnsi="Arial" w:cs="Arial"/>
                <w:color w:val="000000"/>
                <w:sz w:val="20"/>
                <w:szCs w:val="20"/>
              </w:rPr>
              <w:t>SAV client FTTH/FTTE en mode OI</w:t>
            </w:r>
          </w:p>
        </w:tc>
        <w:tc>
          <w:tcPr>
            <w:tcW w:w="4252" w:type="dxa"/>
            <w:vMerge/>
            <w:tcBorders>
              <w:top w:val="nil"/>
              <w:left w:val="single" w:sz="4" w:space="0" w:color="auto"/>
              <w:bottom w:val="single" w:sz="4" w:space="0" w:color="000000"/>
              <w:right w:val="single" w:sz="12" w:space="0" w:color="auto"/>
            </w:tcBorders>
            <w:vAlign w:val="center"/>
            <w:hideMark/>
          </w:tcPr>
          <w:p w14:paraId="1C77E1A7" w14:textId="77777777" w:rsidR="001A4D78" w:rsidRDefault="001A4D78">
            <w:pPr>
              <w:rPr>
                <w:rFonts w:ascii="Arial" w:hAnsi="Arial" w:cs="Arial"/>
                <w:color w:val="000000"/>
                <w:sz w:val="20"/>
                <w:szCs w:val="20"/>
              </w:rPr>
            </w:pPr>
          </w:p>
        </w:tc>
      </w:tr>
      <w:tr w:rsidR="001A4D78" w14:paraId="57E56B2D"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4BD635A8" w14:textId="77777777" w:rsidR="001A4D78" w:rsidRDefault="001A4D78">
            <w:pPr>
              <w:rPr>
                <w:rFonts w:ascii="Arial" w:hAnsi="Arial" w:cs="Arial"/>
                <w:color w:val="000000"/>
                <w:sz w:val="20"/>
                <w:szCs w:val="20"/>
              </w:rPr>
            </w:pPr>
            <w:r>
              <w:rPr>
                <w:rFonts w:ascii="Arial" w:hAnsi="Arial" w:cs="Arial"/>
                <w:color w:val="000000"/>
                <w:sz w:val="20"/>
                <w:szCs w:val="20"/>
              </w:rPr>
              <w:t>Maintenance unitaire par l'OI suite CR STOCK KO</w:t>
            </w:r>
          </w:p>
        </w:tc>
        <w:tc>
          <w:tcPr>
            <w:tcW w:w="4252" w:type="dxa"/>
            <w:vMerge w:val="restart"/>
            <w:tcBorders>
              <w:top w:val="nil"/>
              <w:left w:val="single" w:sz="4" w:space="0" w:color="auto"/>
              <w:bottom w:val="single" w:sz="4" w:space="0" w:color="000000"/>
              <w:right w:val="single" w:sz="12" w:space="0" w:color="auto"/>
            </w:tcBorders>
            <w:shd w:val="clear" w:color="auto" w:fill="auto"/>
            <w:noWrap/>
            <w:vAlign w:val="center"/>
            <w:hideMark/>
          </w:tcPr>
          <w:p w14:paraId="73D545D8" w14:textId="77777777" w:rsidR="001A4D78" w:rsidRDefault="001A4D78">
            <w:pPr>
              <w:jc w:val="center"/>
              <w:rPr>
                <w:rFonts w:ascii="Arial" w:hAnsi="Arial" w:cs="Arial"/>
                <w:color w:val="000000"/>
                <w:sz w:val="20"/>
                <w:szCs w:val="20"/>
              </w:rPr>
            </w:pPr>
            <w:r>
              <w:rPr>
                <w:rFonts w:ascii="Arial" w:hAnsi="Arial" w:cs="Arial"/>
                <w:color w:val="000000"/>
                <w:sz w:val="20"/>
                <w:szCs w:val="20"/>
              </w:rPr>
              <w:t>Facultative</w:t>
            </w:r>
          </w:p>
        </w:tc>
      </w:tr>
      <w:tr w:rsidR="001A4D78" w14:paraId="100E67B0"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174D72FE" w14:textId="55B3C9FB" w:rsidR="001A4D78" w:rsidRDefault="001A4D78">
            <w:pPr>
              <w:rPr>
                <w:rFonts w:ascii="Arial" w:hAnsi="Arial" w:cs="Arial"/>
                <w:color w:val="000000"/>
                <w:sz w:val="20"/>
                <w:szCs w:val="20"/>
              </w:rPr>
            </w:pPr>
            <w:r>
              <w:rPr>
                <w:rFonts w:ascii="Arial" w:hAnsi="Arial" w:cs="Arial"/>
                <w:color w:val="000000"/>
                <w:sz w:val="20"/>
                <w:szCs w:val="20"/>
              </w:rPr>
              <w:t>Maintenance unitaire par l'OI suite signalisation SAV OC</w:t>
            </w:r>
          </w:p>
        </w:tc>
        <w:tc>
          <w:tcPr>
            <w:tcW w:w="4252" w:type="dxa"/>
            <w:vMerge/>
            <w:tcBorders>
              <w:top w:val="nil"/>
              <w:left w:val="single" w:sz="4" w:space="0" w:color="auto"/>
              <w:bottom w:val="single" w:sz="4" w:space="0" w:color="000000"/>
              <w:right w:val="single" w:sz="12" w:space="0" w:color="auto"/>
            </w:tcBorders>
            <w:vAlign w:val="center"/>
            <w:hideMark/>
          </w:tcPr>
          <w:p w14:paraId="1141455B" w14:textId="77777777" w:rsidR="001A4D78" w:rsidRDefault="001A4D78">
            <w:pPr>
              <w:rPr>
                <w:rFonts w:ascii="Arial" w:hAnsi="Arial" w:cs="Arial"/>
                <w:color w:val="000000"/>
                <w:sz w:val="20"/>
                <w:szCs w:val="20"/>
              </w:rPr>
            </w:pPr>
          </w:p>
        </w:tc>
      </w:tr>
      <w:tr w:rsidR="001A4D78" w14:paraId="2FDBE9AF"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13AC8430" w14:textId="63A45F76" w:rsidR="001A4D78" w:rsidRDefault="001A4D78">
            <w:pPr>
              <w:rPr>
                <w:rFonts w:ascii="Arial" w:hAnsi="Arial" w:cs="Arial"/>
                <w:color w:val="000000"/>
                <w:sz w:val="20"/>
                <w:szCs w:val="20"/>
              </w:rPr>
            </w:pPr>
            <w:r>
              <w:rPr>
                <w:rFonts w:ascii="Arial" w:hAnsi="Arial" w:cs="Arial"/>
                <w:color w:val="000000"/>
                <w:sz w:val="20"/>
                <w:szCs w:val="20"/>
              </w:rPr>
              <w:t xml:space="preserve">Maintenance </w:t>
            </w:r>
            <w:r w:rsidR="002C4E4C">
              <w:rPr>
                <w:rFonts w:ascii="Arial" w:hAnsi="Arial" w:cs="Arial"/>
                <w:color w:val="000000"/>
                <w:sz w:val="20"/>
                <w:szCs w:val="20"/>
              </w:rPr>
              <w:t xml:space="preserve">DERCO par </w:t>
            </w:r>
            <w:r>
              <w:rPr>
                <w:rFonts w:ascii="Arial" w:hAnsi="Arial" w:cs="Arial"/>
                <w:color w:val="000000"/>
                <w:sz w:val="20"/>
                <w:szCs w:val="20"/>
              </w:rPr>
              <w:t>l'OI</w:t>
            </w:r>
          </w:p>
        </w:tc>
        <w:tc>
          <w:tcPr>
            <w:tcW w:w="4252" w:type="dxa"/>
            <w:vMerge w:val="restart"/>
            <w:tcBorders>
              <w:top w:val="nil"/>
              <w:left w:val="single" w:sz="4" w:space="0" w:color="auto"/>
              <w:bottom w:val="single" w:sz="12" w:space="0" w:color="000000"/>
              <w:right w:val="single" w:sz="12" w:space="0" w:color="auto"/>
            </w:tcBorders>
            <w:shd w:val="clear" w:color="auto" w:fill="auto"/>
            <w:noWrap/>
            <w:vAlign w:val="center"/>
            <w:hideMark/>
          </w:tcPr>
          <w:p w14:paraId="5C57D038" w14:textId="77777777" w:rsidR="001A4D78" w:rsidRDefault="001A4D78">
            <w:pPr>
              <w:jc w:val="center"/>
              <w:rPr>
                <w:rFonts w:ascii="Arial" w:hAnsi="Arial" w:cs="Arial"/>
                <w:color w:val="000000"/>
                <w:sz w:val="20"/>
                <w:szCs w:val="20"/>
              </w:rPr>
            </w:pPr>
            <w:r>
              <w:rPr>
                <w:rFonts w:ascii="Arial" w:hAnsi="Arial" w:cs="Arial"/>
                <w:color w:val="000000"/>
                <w:sz w:val="20"/>
                <w:szCs w:val="20"/>
              </w:rPr>
              <w:t>Non embarquée</w:t>
            </w:r>
          </w:p>
        </w:tc>
      </w:tr>
      <w:tr w:rsidR="001A4D78" w14:paraId="5DB0F4EF"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22A0A349" w14:textId="77777777" w:rsidR="001A4D78" w:rsidRDefault="001A4D78">
            <w:pPr>
              <w:rPr>
                <w:rFonts w:ascii="Arial" w:hAnsi="Arial" w:cs="Arial"/>
                <w:color w:val="000000"/>
                <w:sz w:val="20"/>
                <w:szCs w:val="20"/>
              </w:rPr>
            </w:pPr>
            <w:r>
              <w:rPr>
                <w:rFonts w:ascii="Arial" w:hAnsi="Arial" w:cs="Arial"/>
                <w:color w:val="000000"/>
                <w:sz w:val="20"/>
                <w:szCs w:val="20"/>
              </w:rPr>
              <w:t>RDV commun (expertise)</w:t>
            </w:r>
          </w:p>
        </w:tc>
        <w:tc>
          <w:tcPr>
            <w:tcW w:w="4252" w:type="dxa"/>
            <w:vMerge/>
            <w:tcBorders>
              <w:top w:val="nil"/>
              <w:left w:val="single" w:sz="4" w:space="0" w:color="auto"/>
              <w:bottom w:val="single" w:sz="12" w:space="0" w:color="000000"/>
              <w:right w:val="single" w:sz="12" w:space="0" w:color="auto"/>
            </w:tcBorders>
            <w:vAlign w:val="center"/>
            <w:hideMark/>
          </w:tcPr>
          <w:p w14:paraId="07A4F0A7" w14:textId="77777777" w:rsidR="001A4D78" w:rsidRDefault="001A4D78">
            <w:pPr>
              <w:rPr>
                <w:rFonts w:ascii="Arial" w:hAnsi="Arial" w:cs="Arial"/>
                <w:color w:val="000000"/>
                <w:sz w:val="20"/>
                <w:szCs w:val="20"/>
              </w:rPr>
            </w:pPr>
          </w:p>
        </w:tc>
      </w:tr>
      <w:tr w:rsidR="001A4D78" w14:paraId="74FAD385" w14:textId="77777777" w:rsidTr="00AA0FD4">
        <w:trPr>
          <w:trHeight w:val="255"/>
        </w:trPr>
        <w:tc>
          <w:tcPr>
            <w:tcW w:w="5514" w:type="dxa"/>
            <w:tcBorders>
              <w:top w:val="nil"/>
              <w:left w:val="single" w:sz="12" w:space="0" w:color="auto"/>
              <w:bottom w:val="single" w:sz="4" w:space="0" w:color="auto"/>
              <w:right w:val="single" w:sz="4" w:space="0" w:color="auto"/>
            </w:tcBorders>
            <w:shd w:val="clear" w:color="auto" w:fill="auto"/>
            <w:noWrap/>
            <w:vAlign w:val="bottom"/>
            <w:hideMark/>
          </w:tcPr>
          <w:p w14:paraId="68B14C7D" w14:textId="77777777" w:rsidR="001A4D78" w:rsidRDefault="001A4D78">
            <w:pPr>
              <w:rPr>
                <w:rFonts w:ascii="Arial" w:hAnsi="Arial" w:cs="Arial"/>
                <w:color w:val="000000"/>
                <w:sz w:val="20"/>
                <w:szCs w:val="20"/>
              </w:rPr>
            </w:pPr>
            <w:r>
              <w:rPr>
                <w:rFonts w:ascii="Arial" w:hAnsi="Arial" w:cs="Arial"/>
                <w:color w:val="000000"/>
                <w:sz w:val="20"/>
                <w:szCs w:val="20"/>
              </w:rPr>
              <w:t>Vie de Réseau</w:t>
            </w:r>
          </w:p>
        </w:tc>
        <w:tc>
          <w:tcPr>
            <w:tcW w:w="4252" w:type="dxa"/>
            <w:vMerge/>
            <w:tcBorders>
              <w:top w:val="nil"/>
              <w:left w:val="single" w:sz="4" w:space="0" w:color="auto"/>
              <w:bottom w:val="single" w:sz="12" w:space="0" w:color="000000"/>
              <w:right w:val="single" w:sz="12" w:space="0" w:color="auto"/>
            </w:tcBorders>
            <w:vAlign w:val="center"/>
            <w:hideMark/>
          </w:tcPr>
          <w:p w14:paraId="74D0452D" w14:textId="77777777" w:rsidR="001A4D78" w:rsidRDefault="001A4D78">
            <w:pPr>
              <w:rPr>
                <w:rFonts w:ascii="Arial" w:hAnsi="Arial" w:cs="Arial"/>
                <w:color w:val="000000"/>
                <w:sz w:val="20"/>
                <w:szCs w:val="20"/>
              </w:rPr>
            </w:pPr>
          </w:p>
        </w:tc>
      </w:tr>
      <w:tr w:rsidR="001A4D78" w14:paraId="6D3FEBF8" w14:textId="77777777" w:rsidTr="00AA0FD4">
        <w:trPr>
          <w:trHeight w:val="270"/>
        </w:trPr>
        <w:tc>
          <w:tcPr>
            <w:tcW w:w="5514" w:type="dxa"/>
            <w:tcBorders>
              <w:top w:val="nil"/>
              <w:left w:val="single" w:sz="12" w:space="0" w:color="auto"/>
              <w:bottom w:val="single" w:sz="12" w:space="0" w:color="auto"/>
              <w:right w:val="single" w:sz="4" w:space="0" w:color="auto"/>
            </w:tcBorders>
            <w:shd w:val="clear" w:color="auto" w:fill="auto"/>
            <w:noWrap/>
            <w:vAlign w:val="bottom"/>
            <w:hideMark/>
          </w:tcPr>
          <w:p w14:paraId="55917F0A" w14:textId="77777777" w:rsidR="001A4D78" w:rsidRDefault="001A4D78">
            <w:pPr>
              <w:rPr>
                <w:rFonts w:ascii="Arial" w:hAnsi="Arial" w:cs="Arial"/>
                <w:color w:val="000000"/>
                <w:sz w:val="20"/>
                <w:szCs w:val="20"/>
              </w:rPr>
            </w:pPr>
            <w:r>
              <w:rPr>
                <w:rFonts w:ascii="Arial" w:hAnsi="Arial" w:cs="Arial"/>
                <w:color w:val="000000"/>
                <w:sz w:val="20"/>
                <w:szCs w:val="20"/>
              </w:rPr>
              <w:t>Toutes autres interventions</w:t>
            </w:r>
          </w:p>
        </w:tc>
        <w:tc>
          <w:tcPr>
            <w:tcW w:w="4252" w:type="dxa"/>
            <w:vMerge/>
            <w:tcBorders>
              <w:top w:val="nil"/>
              <w:left w:val="single" w:sz="4" w:space="0" w:color="auto"/>
              <w:bottom w:val="single" w:sz="12" w:space="0" w:color="000000"/>
              <w:right w:val="single" w:sz="12" w:space="0" w:color="auto"/>
            </w:tcBorders>
            <w:vAlign w:val="center"/>
            <w:hideMark/>
          </w:tcPr>
          <w:p w14:paraId="49C387DC" w14:textId="77777777" w:rsidR="001A4D78" w:rsidRDefault="001A4D78">
            <w:pPr>
              <w:rPr>
                <w:rFonts w:ascii="Arial" w:hAnsi="Arial" w:cs="Arial"/>
                <w:color w:val="000000"/>
                <w:sz w:val="20"/>
                <w:szCs w:val="20"/>
              </w:rPr>
            </w:pPr>
          </w:p>
        </w:tc>
      </w:tr>
    </w:tbl>
    <w:p w14:paraId="54C2C7E3" w14:textId="77777777" w:rsidR="001A4D78" w:rsidRPr="00EB0D5B" w:rsidRDefault="001A4D78" w:rsidP="003637D7">
      <w:pPr>
        <w:pStyle w:val="Corpsdetexte"/>
        <w:spacing w:after="0"/>
      </w:pPr>
    </w:p>
    <w:p w14:paraId="6CC950B4" w14:textId="7F2CA801" w:rsidR="003C2ADA" w:rsidRPr="00EB0D5B" w:rsidRDefault="003C2ADA" w:rsidP="0031639C">
      <w:pPr>
        <w:pStyle w:val="Corpsdetexte"/>
        <w:spacing w:after="0"/>
      </w:pPr>
    </w:p>
    <w:p w14:paraId="468D7D27" w14:textId="0D053566" w:rsidR="006F43E4" w:rsidRPr="00EB0D5B" w:rsidRDefault="006F43E4" w:rsidP="0031639C">
      <w:pPr>
        <w:pStyle w:val="Titre2"/>
        <w:spacing w:after="0"/>
      </w:pPr>
      <w:bookmarkStart w:id="17" w:name="_Toc87633072"/>
      <w:bookmarkStart w:id="18" w:name="_Toc89248898"/>
      <w:bookmarkStart w:id="19" w:name="_Toc89423603"/>
      <w:bookmarkStart w:id="20" w:name="_Toc89424176"/>
      <w:bookmarkStart w:id="21" w:name="_Toc87633073"/>
      <w:bookmarkStart w:id="22" w:name="_Toc89248899"/>
      <w:bookmarkStart w:id="23" w:name="_Toc89423604"/>
      <w:bookmarkStart w:id="24" w:name="_Toc89424177"/>
      <w:bookmarkStart w:id="25" w:name="_Toc87633074"/>
      <w:bookmarkStart w:id="26" w:name="_Toc89248900"/>
      <w:bookmarkStart w:id="27" w:name="_Toc89423605"/>
      <w:bookmarkStart w:id="28" w:name="_Toc89424178"/>
      <w:bookmarkStart w:id="29" w:name="_Toc117870298"/>
      <w:bookmarkEnd w:id="17"/>
      <w:bookmarkEnd w:id="18"/>
      <w:bookmarkEnd w:id="19"/>
      <w:bookmarkEnd w:id="20"/>
      <w:bookmarkEnd w:id="21"/>
      <w:bookmarkEnd w:id="22"/>
      <w:bookmarkEnd w:id="23"/>
      <w:bookmarkEnd w:id="24"/>
      <w:bookmarkEnd w:id="25"/>
      <w:bookmarkEnd w:id="26"/>
      <w:bookmarkEnd w:id="27"/>
      <w:bookmarkEnd w:id="28"/>
      <w:r w:rsidRPr="00EB0D5B">
        <w:t>A</w:t>
      </w:r>
      <w:r w:rsidR="00146369" w:rsidRPr="00EB0D5B">
        <w:t>doption</w:t>
      </w:r>
      <w:r w:rsidRPr="00EB0D5B">
        <w:t xml:space="preserve"> de l’outil par les Intervenants</w:t>
      </w:r>
      <w:bookmarkEnd w:id="29"/>
    </w:p>
    <w:p w14:paraId="11371017" w14:textId="77777777" w:rsidR="00E166D8" w:rsidRPr="00EB0D5B" w:rsidRDefault="00E166D8">
      <w:pPr>
        <w:rPr>
          <w:rFonts w:ascii="Arial" w:hAnsi="Arial" w:cs="Arial"/>
          <w:sz w:val="20"/>
          <w:szCs w:val="20"/>
        </w:rPr>
      </w:pPr>
    </w:p>
    <w:p w14:paraId="7D9381FC" w14:textId="16A47AE7" w:rsidR="00E166D8" w:rsidRPr="00EB0D5B" w:rsidRDefault="00E166D8">
      <w:pPr>
        <w:spacing w:line="260" w:lineRule="exact"/>
        <w:jc w:val="both"/>
        <w:rPr>
          <w:rFonts w:ascii="Arial" w:hAnsi="Arial" w:cs="Arial"/>
          <w:sz w:val="20"/>
          <w:szCs w:val="20"/>
        </w:rPr>
      </w:pPr>
      <w:r w:rsidRPr="00EB0D5B">
        <w:rPr>
          <w:rFonts w:ascii="Arial" w:hAnsi="Arial" w:cs="Arial"/>
          <w:sz w:val="20"/>
          <w:szCs w:val="20"/>
        </w:rPr>
        <w:t xml:space="preserve">Afin que l’Outil soit facilement </w:t>
      </w:r>
      <w:r w:rsidR="00146369" w:rsidRPr="00EB0D5B">
        <w:rPr>
          <w:rFonts w:ascii="Arial" w:hAnsi="Arial" w:cs="Arial"/>
          <w:sz w:val="20"/>
          <w:szCs w:val="20"/>
        </w:rPr>
        <w:t xml:space="preserve">adopté </w:t>
      </w:r>
      <w:r w:rsidRPr="00EB0D5B">
        <w:rPr>
          <w:rFonts w:ascii="Arial" w:hAnsi="Arial" w:cs="Arial"/>
          <w:sz w:val="20"/>
          <w:szCs w:val="20"/>
        </w:rPr>
        <w:t>et massivement utilisé par l’ensemble des Intervenants, il est essentiel que l’Outil :</w:t>
      </w:r>
    </w:p>
    <w:p w14:paraId="63CF559C" w14:textId="3CCD9F1E" w:rsidR="00E166D8" w:rsidRPr="00EB0D5B" w:rsidRDefault="00E166D8" w:rsidP="00863EE3">
      <w:pPr>
        <w:pStyle w:val="Paragraphedeliste"/>
        <w:numPr>
          <w:ilvl w:val="0"/>
          <w:numId w:val="39"/>
        </w:numPr>
        <w:rPr>
          <w:sz w:val="24"/>
          <w:szCs w:val="24"/>
        </w:rPr>
      </w:pPr>
      <w:r w:rsidRPr="00EB0D5B">
        <w:rPr>
          <w:rFonts w:ascii="Arial" w:hAnsi="Arial"/>
        </w:rPr>
        <w:t xml:space="preserve">Soit très simple à utiliser </w:t>
      </w:r>
      <w:r w:rsidR="00C72B33" w:rsidRPr="00EB0D5B">
        <w:rPr>
          <w:rFonts w:ascii="Arial" w:hAnsi="Arial"/>
        </w:rPr>
        <w:t xml:space="preserve">par </w:t>
      </w:r>
      <w:r w:rsidRPr="00EB0D5B">
        <w:rPr>
          <w:rFonts w:ascii="Arial" w:hAnsi="Arial"/>
        </w:rPr>
        <w:t>l’Intervenant</w:t>
      </w:r>
      <w:r w:rsidR="00494476" w:rsidRPr="00EB0D5B">
        <w:rPr>
          <w:rFonts w:ascii="Arial" w:hAnsi="Arial"/>
        </w:rPr>
        <w:t xml:space="preserve">. </w:t>
      </w:r>
    </w:p>
    <w:p w14:paraId="2F28E68C" w14:textId="62356C6E" w:rsidR="00E166D8" w:rsidRPr="00EB0D5B" w:rsidRDefault="00DB7345" w:rsidP="00863EE3">
      <w:pPr>
        <w:pStyle w:val="Paragraphedeliste"/>
        <w:numPr>
          <w:ilvl w:val="0"/>
          <w:numId w:val="39"/>
        </w:numPr>
        <w:spacing w:line="260" w:lineRule="exact"/>
        <w:jc w:val="both"/>
        <w:rPr>
          <w:rFonts w:ascii="Arial" w:hAnsi="Arial"/>
        </w:rPr>
      </w:pPr>
      <w:r w:rsidRPr="00EB0D5B">
        <w:rPr>
          <w:rFonts w:ascii="Arial" w:hAnsi="Arial"/>
        </w:rPr>
        <w:t>N’allon</w:t>
      </w:r>
      <w:r w:rsidR="00C11157" w:rsidRPr="00EB0D5B">
        <w:rPr>
          <w:rFonts w:ascii="Arial" w:hAnsi="Arial"/>
        </w:rPr>
        <w:t>g</w:t>
      </w:r>
      <w:r w:rsidRPr="00EB0D5B">
        <w:rPr>
          <w:rFonts w:ascii="Arial" w:hAnsi="Arial"/>
        </w:rPr>
        <w:t>e pas</w:t>
      </w:r>
      <w:r w:rsidR="00494476" w:rsidRPr="00EB0D5B">
        <w:rPr>
          <w:rFonts w:ascii="Arial" w:hAnsi="Arial"/>
        </w:rPr>
        <w:t xml:space="preserve"> </w:t>
      </w:r>
      <w:r w:rsidR="005837C3" w:rsidRPr="00EB0D5B">
        <w:rPr>
          <w:rFonts w:ascii="Arial" w:hAnsi="Arial"/>
        </w:rPr>
        <w:t>(</w:t>
      </w:r>
      <w:r w:rsidR="00C11157" w:rsidRPr="00EB0D5B">
        <w:rPr>
          <w:rFonts w:ascii="Arial" w:hAnsi="Arial"/>
        </w:rPr>
        <w:t>ou très peu</w:t>
      </w:r>
      <w:r w:rsidR="005837C3" w:rsidRPr="00EB0D5B">
        <w:rPr>
          <w:rFonts w:ascii="Arial" w:hAnsi="Arial"/>
        </w:rPr>
        <w:t>)</w:t>
      </w:r>
      <w:r w:rsidR="00494476" w:rsidRPr="00EB0D5B">
        <w:rPr>
          <w:rFonts w:ascii="Arial" w:hAnsi="Arial"/>
        </w:rPr>
        <w:t xml:space="preserve"> la durée totale de l’interventio</w:t>
      </w:r>
      <w:r w:rsidRPr="00EB0D5B">
        <w:rPr>
          <w:rFonts w:ascii="Arial" w:hAnsi="Arial"/>
        </w:rPr>
        <w:t>n</w:t>
      </w:r>
      <w:r w:rsidR="00494476" w:rsidRPr="00EB0D5B">
        <w:rPr>
          <w:rFonts w:ascii="Arial" w:hAnsi="Arial"/>
        </w:rPr>
        <w:t>.</w:t>
      </w:r>
    </w:p>
    <w:p w14:paraId="3DB9F4AA" w14:textId="0FD85051" w:rsidR="005837C3" w:rsidRPr="00EB0D5B" w:rsidRDefault="005837C3" w:rsidP="005837C3">
      <w:pPr>
        <w:spacing w:line="260" w:lineRule="exact"/>
        <w:jc w:val="both"/>
        <w:rPr>
          <w:rFonts w:ascii="Arial" w:hAnsi="Arial"/>
        </w:rPr>
      </w:pPr>
    </w:p>
    <w:p w14:paraId="788DE8FF" w14:textId="77777777" w:rsidR="005837C3" w:rsidRPr="00EB0D5B" w:rsidRDefault="005837C3" w:rsidP="0031639C">
      <w:pPr>
        <w:spacing w:line="260" w:lineRule="exact"/>
        <w:jc w:val="both"/>
        <w:rPr>
          <w:rFonts w:ascii="Arial" w:hAnsi="Arial"/>
        </w:rPr>
      </w:pPr>
    </w:p>
    <w:p w14:paraId="2AA8BA3C" w14:textId="4F0BF021" w:rsidR="00BA4C0B" w:rsidRPr="00EB0D5B" w:rsidRDefault="00BA4C0B">
      <w:pPr>
        <w:pStyle w:val="Titre1"/>
        <w:numPr>
          <w:ilvl w:val="0"/>
          <w:numId w:val="23"/>
        </w:numPr>
        <w:tabs>
          <w:tab w:val="clear" w:pos="993"/>
          <w:tab w:val="clear" w:pos="2268"/>
          <w:tab w:val="left" w:pos="567"/>
          <w:tab w:val="num" w:pos="926"/>
        </w:tabs>
        <w:spacing w:before="120" w:line="276" w:lineRule="auto"/>
        <w:ind w:left="0"/>
      </w:pPr>
      <w:bookmarkStart w:id="30" w:name="_Toc388609496"/>
      <w:bookmarkStart w:id="31" w:name="_Toc388611599"/>
      <w:bookmarkStart w:id="32" w:name="_Toc388616633"/>
      <w:bookmarkStart w:id="33" w:name="_Toc388609497"/>
      <w:bookmarkStart w:id="34" w:name="_Toc388611600"/>
      <w:bookmarkStart w:id="35" w:name="_Toc388616634"/>
      <w:bookmarkStart w:id="36" w:name="_Toc388609498"/>
      <w:bookmarkStart w:id="37" w:name="_Toc388611601"/>
      <w:bookmarkStart w:id="38" w:name="_Toc388616635"/>
      <w:bookmarkStart w:id="39" w:name="_Toc388609499"/>
      <w:bookmarkStart w:id="40" w:name="_Toc388611602"/>
      <w:bookmarkStart w:id="41" w:name="_Toc388616636"/>
      <w:bookmarkStart w:id="42" w:name="_Toc388609509"/>
      <w:bookmarkStart w:id="43" w:name="_Toc388611612"/>
      <w:bookmarkStart w:id="44" w:name="_Toc388616646"/>
      <w:bookmarkStart w:id="45" w:name="_Toc388609510"/>
      <w:bookmarkStart w:id="46" w:name="_Toc388611613"/>
      <w:bookmarkStart w:id="47" w:name="_Toc388616647"/>
      <w:bookmarkStart w:id="48" w:name="_Toc388609511"/>
      <w:bookmarkStart w:id="49" w:name="_Toc388611614"/>
      <w:bookmarkStart w:id="50" w:name="_Toc388616648"/>
      <w:bookmarkStart w:id="51" w:name="_Toc388609512"/>
      <w:bookmarkStart w:id="52" w:name="_Toc388611615"/>
      <w:bookmarkStart w:id="53" w:name="_Toc388616649"/>
      <w:bookmarkStart w:id="54" w:name="_Toc478992187"/>
      <w:bookmarkStart w:id="55" w:name="_Toc479031816"/>
      <w:bookmarkStart w:id="56" w:name="_Toc117870299"/>
      <w:bookmarkStart w:id="57" w:name="_Hlk6931779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EB0D5B">
        <w:rPr>
          <w:rFonts w:cs="Arial"/>
          <w:szCs w:val="22"/>
        </w:rPr>
        <w:t>DESCRIPTION DE</w:t>
      </w:r>
      <w:r w:rsidR="001D721D" w:rsidRPr="00EB0D5B">
        <w:rPr>
          <w:rFonts w:cs="Arial"/>
          <w:szCs w:val="22"/>
        </w:rPr>
        <w:t>S FLUX</w:t>
      </w:r>
      <w:bookmarkEnd w:id="54"/>
      <w:bookmarkEnd w:id="55"/>
      <w:bookmarkEnd w:id="56"/>
    </w:p>
    <w:p w14:paraId="70700540" w14:textId="6A3B1608" w:rsidR="00A65D99" w:rsidRPr="00EB0D5B" w:rsidRDefault="00D625CA" w:rsidP="0031639C">
      <w:pPr>
        <w:pStyle w:val="Titre2"/>
        <w:tabs>
          <w:tab w:val="num" w:pos="1275"/>
        </w:tabs>
        <w:spacing w:after="0"/>
        <w:ind w:left="1275"/>
        <w:rPr>
          <w:rFonts w:cs="Arial"/>
          <w:sz w:val="22"/>
          <w:szCs w:val="22"/>
        </w:rPr>
      </w:pPr>
      <w:bookmarkStart w:id="58" w:name="_Toc87633077"/>
      <w:bookmarkStart w:id="59" w:name="_Toc89248903"/>
      <w:bookmarkStart w:id="60" w:name="_Toc89423608"/>
      <w:bookmarkStart w:id="61" w:name="_Toc89424181"/>
      <w:bookmarkStart w:id="62" w:name="_Toc87633078"/>
      <w:bookmarkStart w:id="63" w:name="_Toc89248904"/>
      <w:bookmarkStart w:id="64" w:name="_Toc89423609"/>
      <w:bookmarkStart w:id="65" w:name="_Toc89424182"/>
      <w:bookmarkStart w:id="66" w:name="_Toc87633079"/>
      <w:bookmarkStart w:id="67" w:name="_Toc89248905"/>
      <w:bookmarkStart w:id="68" w:name="_Toc89423610"/>
      <w:bookmarkStart w:id="69" w:name="_Toc89424183"/>
      <w:bookmarkStart w:id="70" w:name="_Toc87633080"/>
      <w:bookmarkStart w:id="71" w:name="_Toc89248906"/>
      <w:bookmarkStart w:id="72" w:name="_Toc89423611"/>
      <w:bookmarkStart w:id="73" w:name="_Toc89424184"/>
      <w:bookmarkStart w:id="74" w:name="_Toc87633081"/>
      <w:bookmarkStart w:id="75" w:name="_Toc89248907"/>
      <w:bookmarkStart w:id="76" w:name="_Toc89423612"/>
      <w:bookmarkStart w:id="77" w:name="_Toc89424185"/>
      <w:bookmarkStart w:id="78" w:name="_Toc87633082"/>
      <w:bookmarkStart w:id="79" w:name="_Toc89248908"/>
      <w:bookmarkStart w:id="80" w:name="_Toc89423613"/>
      <w:bookmarkStart w:id="81" w:name="_Toc89424186"/>
      <w:bookmarkStart w:id="82" w:name="_Toc87633083"/>
      <w:bookmarkStart w:id="83" w:name="_Toc89248909"/>
      <w:bookmarkStart w:id="84" w:name="_Toc89423614"/>
      <w:bookmarkStart w:id="85" w:name="_Toc89424187"/>
      <w:bookmarkStart w:id="86" w:name="_Toc83053458"/>
      <w:bookmarkStart w:id="87" w:name="_Toc87633084"/>
      <w:bookmarkStart w:id="88" w:name="_Toc89248910"/>
      <w:bookmarkStart w:id="89" w:name="_Toc89423615"/>
      <w:bookmarkStart w:id="90" w:name="_Toc89424188"/>
      <w:bookmarkStart w:id="91" w:name="_Hlk72839217"/>
      <w:bookmarkStart w:id="92" w:name="_Toc117870300"/>
      <w:bookmarkStart w:id="93" w:name="_Toc478992188"/>
      <w:bookmarkStart w:id="94" w:name="_Toc47903181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EB0D5B">
        <w:rPr>
          <w:rFonts w:cs="Arial"/>
          <w:sz w:val="32"/>
          <w:szCs w:val="22"/>
        </w:rPr>
        <w:t>Architecture des f</w:t>
      </w:r>
      <w:r w:rsidR="00890F06" w:rsidRPr="00EB0D5B">
        <w:rPr>
          <w:rFonts w:cs="Arial"/>
          <w:sz w:val="32"/>
          <w:szCs w:val="22"/>
        </w:rPr>
        <w:t>lux d’échange</w:t>
      </w:r>
      <w:bookmarkEnd w:id="91"/>
      <w:bookmarkEnd w:id="92"/>
    </w:p>
    <w:p w14:paraId="673E097E" w14:textId="37E3BA8A" w:rsidR="003F140E" w:rsidRPr="00EB0D5B" w:rsidRDefault="003F140E">
      <w:pPr>
        <w:rPr>
          <w:rFonts w:ascii="Arial" w:hAnsi="Arial" w:cs="Arial"/>
          <w:b/>
          <w:bCs/>
          <w:sz w:val="22"/>
          <w:szCs w:val="22"/>
        </w:rPr>
      </w:pPr>
    </w:p>
    <w:bookmarkEnd w:id="57"/>
    <w:p w14:paraId="6942FDF1" w14:textId="3705CC95" w:rsidR="002551FC" w:rsidRPr="001F02AC" w:rsidRDefault="00891325">
      <w:pPr>
        <w:rPr>
          <w:rFonts w:ascii="Arial" w:hAnsi="Arial"/>
          <w:sz w:val="20"/>
          <w:szCs w:val="20"/>
        </w:rPr>
      </w:pPr>
      <w:r w:rsidRPr="001F02AC">
        <w:rPr>
          <w:rFonts w:ascii="Arial" w:hAnsi="Arial"/>
          <w:sz w:val="20"/>
          <w:szCs w:val="20"/>
        </w:rPr>
        <w:t xml:space="preserve">Les échanges se décomposent en </w:t>
      </w:r>
      <w:r w:rsidR="00286B55">
        <w:rPr>
          <w:rFonts w:ascii="Arial" w:hAnsi="Arial"/>
          <w:sz w:val="20"/>
          <w:szCs w:val="20"/>
        </w:rPr>
        <w:t>4</w:t>
      </w:r>
      <w:r w:rsidRPr="001F02AC">
        <w:rPr>
          <w:rFonts w:ascii="Arial" w:hAnsi="Arial"/>
          <w:sz w:val="20"/>
          <w:szCs w:val="20"/>
        </w:rPr>
        <w:t xml:space="preserve"> phases</w:t>
      </w:r>
      <w:r w:rsidR="007D0F68" w:rsidRPr="001F02AC">
        <w:rPr>
          <w:rFonts w:ascii="Arial" w:hAnsi="Arial"/>
          <w:sz w:val="20"/>
          <w:szCs w:val="20"/>
        </w:rPr>
        <w:t> :</w:t>
      </w:r>
    </w:p>
    <w:p w14:paraId="4440C170" w14:textId="15B320CE" w:rsidR="008B07F2" w:rsidRPr="00EB0D5B" w:rsidRDefault="002027EA">
      <w:pPr>
        <w:pStyle w:val="Corpsdetexte"/>
        <w:numPr>
          <w:ilvl w:val="0"/>
          <w:numId w:val="40"/>
        </w:numPr>
        <w:spacing w:after="0"/>
      </w:pPr>
      <w:r w:rsidRPr="00EB0D5B">
        <w:t xml:space="preserve">L’intervenant déclare </w:t>
      </w:r>
      <w:r w:rsidR="00970709" w:rsidRPr="00EB0D5B">
        <w:t xml:space="preserve">son intervention </w:t>
      </w:r>
      <w:r w:rsidRPr="00EB0D5B">
        <w:t xml:space="preserve">sur le réseau mutualisé </w:t>
      </w:r>
      <w:r w:rsidR="008B07F2" w:rsidRPr="00EB0D5B">
        <w:t>à son donneur d’ordre</w:t>
      </w:r>
      <w:r w:rsidR="00F846F1" w:rsidRPr="00EB0D5B">
        <w:t xml:space="preserve"> (DO)</w:t>
      </w:r>
      <w:r w:rsidR="00A35F52">
        <w:t xml:space="preserve"> qui transmet les horodatages</w:t>
      </w:r>
      <w:r w:rsidR="00FC00B9">
        <w:t xml:space="preserve"> à l’OI</w:t>
      </w:r>
    </w:p>
    <w:p w14:paraId="3CFDB2F4" w14:textId="42078A70" w:rsidR="00970709" w:rsidRPr="00EB0D5B" w:rsidRDefault="00FC00B9" w:rsidP="00863EE3">
      <w:pPr>
        <w:pStyle w:val="Corpsdetexte"/>
        <w:numPr>
          <w:ilvl w:val="0"/>
          <w:numId w:val="40"/>
        </w:numPr>
        <w:spacing w:after="0"/>
      </w:pPr>
      <w:r>
        <w:t xml:space="preserve">L’OI </w:t>
      </w:r>
      <w:r w:rsidR="00970709" w:rsidRPr="00EB0D5B">
        <w:t>transmet aux OCs présents l’horodatage reçu.</w:t>
      </w:r>
    </w:p>
    <w:p w14:paraId="1D1A909F" w14:textId="5664E75C" w:rsidR="00970709" w:rsidRPr="00EB0D5B" w:rsidRDefault="00970709" w:rsidP="00863EE3">
      <w:pPr>
        <w:pStyle w:val="Corpsdetexte"/>
        <w:numPr>
          <w:ilvl w:val="0"/>
          <w:numId w:val="40"/>
        </w:numPr>
        <w:spacing w:after="0"/>
      </w:pPr>
      <w:r w:rsidRPr="00EB0D5B">
        <w:t xml:space="preserve">S’il le souhaite, l’OC retourne la liste des lignes impactées dans cet intervalle </w:t>
      </w:r>
      <w:r w:rsidR="00FC00B9">
        <w:t>à l’OI</w:t>
      </w:r>
      <w:r w:rsidR="004902D5" w:rsidRPr="00EB0D5B">
        <w:t>.</w:t>
      </w:r>
    </w:p>
    <w:p w14:paraId="55BD4710" w14:textId="34A001AB" w:rsidR="00D13F69" w:rsidRDefault="00FC00B9" w:rsidP="002F4F45">
      <w:pPr>
        <w:pStyle w:val="Corpsdetexte"/>
        <w:numPr>
          <w:ilvl w:val="0"/>
          <w:numId w:val="40"/>
        </w:numPr>
        <w:spacing w:after="0"/>
      </w:pPr>
      <w:r>
        <w:t xml:space="preserve">L’OI </w:t>
      </w:r>
      <w:r w:rsidR="00D477A0" w:rsidRPr="00EB0D5B">
        <w:t xml:space="preserve">agrège les </w:t>
      </w:r>
      <w:r w:rsidR="004902D5" w:rsidRPr="00EB0D5B">
        <w:t>informations</w:t>
      </w:r>
      <w:r>
        <w:t xml:space="preserve"> </w:t>
      </w:r>
      <w:r w:rsidR="00B302D7">
        <w:t xml:space="preserve">des OCs </w:t>
      </w:r>
      <w:r>
        <w:t xml:space="preserve">et </w:t>
      </w:r>
      <w:r w:rsidR="004902D5" w:rsidRPr="00EB0D5B">
        <w:t>les</w:t>
      </w:r>
      <w:r w:rsidR="00D477A0" w:rsidRPr="00EB0D5B">
        <w:t xml:space="preserve"> st</w:t>
      </w:r>
      <w:r w:rsidR="00946FB5" w:rsidRPr="00EB0D5B">
        <w:t>o</w:t>
      </w:r>
      <w:r w:rsidR="00D477A0" w:rsidRPr="00EB0D5B">
        <w:t>cke</w:t>
      </w:r>
      <w:r w:rsidR="004902D5" w:rsidRPr="00EB0D5B">
        <w:t xml:space="preserve"> </w:t>
      </w:r>
    </w:p>
    <w:p w14:paraId="062EA441" w14:textId="77777777" w:rsidR="00FC00B9" w:rsidRPr="00EB0D5B" w:rsidRDefault="00FC00B9" w:rsidP="00FC00B9">
      <w:pPr>
        <w:pStyle w:val="Corpsdetexte"/>
        <w:spacing w:after="0"/>
        <w:ind w:left="720"/>
      </w:pPr>
    </w:p>
    <w:p w14:paraId="0296CD38" w14:textId="4E5D4362" w:rsidR="00D13F69" w:rsidRPr="00EB0D5B" w:rsidRDefault="0041459B">
      <w:r>
        <w:rPr>
          <w:noProof/>
        </w:rPr>
        <w:drawing>
          <wp:anchor distT="0" distB="0" distL="114300" distR="114300" simplePos="0" relativeHeight="251657216" behindDoc="0" locked="0" layoutInCell="1" allowOverlap="1" wp14:anchorId="4323260A" wp14:editId="0BB66686">
            <wp:simplePos x="0" y="0"/>
            <wp:positionH relativeFrom="column">
              <wp:posOffset>1037230</wp:posOffset>
            </wp:positionH>
            <wp:positionV relativeFrom="paragraph">
              <wp:posOffset>98890</wp:posOffset>
            </wp:positionV>
            <wp:extent cx="3830127" cy="2490716"/>
            <wp:effectExtent l="0" t="0" r="0" b="508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30127" cy="2490716"/>
                    </a:xfrm>
                    <a:prstGeom prst="rect">
                      <a:avLst/>
                    </a:prstGeom>
                  </pic:spPr>
                </pic:pic>
              </a:graphicData>
            </a:graphic>
            <wp14:sizeRelH relativeFrom="page">
              <wp14:pctWidth>0</wp14:pctWidth>
            </wp14:sizeRelH>
            <wp14:sizeRelV relativeFrom="page">
              <wp14:pctHeight>0</wp14:pctHeight>
            </wp14:sizeRelV>
          </wp:anchor>
        </w:drawing>
      </w:r>
    </w:p>
    <w:p w14:paraId="6341E27F" w14:textId="74F02BE1" w:rsidR="00D13F69" w:rsidRPr="00EB0D5B" w:rsidRDefault="00D13F69" w:rsidP="00FC00B9">
      <w:pPr>
        <w:jc w:val="center"/>
      </w:pPr>
    </w:p>
    <w:p w14:paraId="65A9CA7C" w14:textId="4706A7EA" w:rsidR="00D13F69" w:rsidRPr="00EB0D5B" w:rsidRDefault="00D13F69"/>
    <w:p w14:paraId="05E03DCA" w14:textId="352E5AC7" w:rsidR="00D13F69" w:rsidRPr="00EB0D5B" w:rsidRDefault="00D13F69"/>
    <w:p w14:paraId="0A6A674D" w14:textId="77777777" w:rsidR="00D13F69" w:rsidRPr="00EB0D5B" w:rsidRDefault="00D13F69"/>
    <w:p w14:paraId="208495F8" w14:textId="77777777" w:rsidR="00D13F69" w:rsidRPr="00EB0D5B" w:rsidRDefault="00D13F69"/>
    <w:p w14:paraId="7A8F1D08" w14:textId="77777777" w:rsidR="00D13F69" w:rsidRPr="00EB0D5B" w:rsidRDefault="00D13F69"/>
    <w:p w14:paraId="10924FEC" w14:textId="77777777" w:rsidR="00D13F69" w:rsidRPr="00EB0D5B" w:rsidRDefault="00D13F69"/>
    <w:p w14:paraId="173E320A" w14:textId="77777777" w:rsidR="00D13F69" w:rsidRPr="00EB0D5B" w:rsidRDefault="00D13F69"/>
    <w:p w14:paraId="6AA9680B" w14:textId="6CC2BF2A" w:rsidR="00A04713" w:rsidRPr="00EB0D5B" w:rsidRDefault="00A04713">
      <w:r w:rsidRPr="00EB0D5B">
        <w:br w:type="page"/>
      </w:r>
    </w:p>
    <w:p w14:paraId="3263D6F5" w14:textId="39CE7D06" w:rsidR="00F30066" w:rsidRPr="00EB0D5B" w:rsidRDefault="00C10C11" w:rsidP="00AF5AAA">
      <w:pPr>
        <w:pStyle w:val="Titre2"/>
        <w:tabs>
          <w:tab w:val="num" w:pos="1275"/>
        </w:tabs>
        <w:spacing w:after="0"/>
        <w:ind w:left="1275"/>
        <w:rPr>
          <w:rFonts w:cs="Arial"/>
          <w:sz w:val="32"/>
          <w:szCs w:val="22"/>
        </w:rPr>
      </w:pPr>
      <w:bookmarkStart w:id="95" w:name="_Toc87633086"/>
      <w:bookmarkStart w:id="96" w:name="_Toc89248912"/>
      <w:bookmarkStart w:id="97" w:name="_Toc89423617"/>
      <w:bookmarkStart w:id="98" w:name="_Toc89424190"/>
      <w:bookmarkStart w:id="99" w:name="_Description_des_flux"/>
      <w:bookmarkStart w:id="100" w:name="_Toc117870301"/>
      <w:bookmarkEnd w:id="95"/>
      <w:bookmarkEnd w:id="96"/>
      <w:bookmarkEnd w:id="97"/>
      <w:bookmarkEnd w:id="98"/>
      <w:bookmarkEnd w:id="99"/>
      <w:r w:rsidRPr="00EB0D5B">
        <w:rPr>
          <w:rFonts w:cs="Arial"/>
          <w:sz w:val="32"/>
          <w:szCs w:val="22"/>
        </w:rPr>
        <w:t>Description des flux</w:t>
      </w:r>
      <w:bookmarkEnd w:id="100"/>
      <w:r w:rsidRPr="00EB0D5B">
        <w:rPr>
          <w:rFonts w:cs="Arial"/>
          <w:sz w:val="32"/>
          <w:szCs w:val="22"/>
        </w:rPr>
        <w:t xml:space="preserve"> </w:t>
      </w:r>
    </w:p>
    <w:p w14:paraId="21997EA7" w14:textId="1B3DB3AA" w:rsidR="001011FD" w:rsidRDefault="001011FD" w:rsidP="0004137F">
      <w:pPr>
        <w:pStyle w:val="Titre2"/>
        <w:numPr>
          <w:ilvl w:val="2"/>
          <w:numId w:val="23"/>
        </w:numPr>
        <w:spacing w:after="0"/>
        <w:rPr>
          <w:rFonts w:cs="Arial"/>
          <w:sz w:val="32"/>
          <w:szCs w:val="22"/>
        </w:rPr>
      </w:pPr>
      <w:bookmarkStart w:id="101" w:name="_Toc117870302"/>
      <w:r w:rsidRPr="00EB0D5B">
        <w:rPr>
          <w:rFonts w:cs="Arial"/>
          <w:sz w:val="32"/>
          <w:szCs w:val="22"/>
        </w:rPr>
        <w:t>Séquencement</w:t>
      </w:r>
      <w:bookmarkEnd w:id="101"/>
    </w:p>
    <w:p w14:paraId="6B7A225F" w14:textId="4F7246AF" w:rsidR="003F6307" w:rsidRPr="001F02AC" w:rsidRDefault="00F30985" w:rsidP="001F02AC">
      <w:r>
        <w:rPr>
          <w:noProof/>
        </w:rPr>
        <w:drawing>
          <wp:anchor distT="0" distB="0" distL="114300" distR="114300" simplePos="0" relativeHeight="251659264" behindDoc="0" locked="0" layoutInCell="1" allowOverlap="1" wp14:anchorId="69CB67D8" wp14:editId="6F87E3DD">
            <wp:simplePos x="0" y="0"/>
            <wp:positionH relativeFrom="column">
              <wp:posOffset>3175</wp:posOffset>
            </wp:positionH>
            <wp:positionV relativeFrom="paragraph">
              <wp:posOffset>247148</wp:posOffset>
            </wp:positionV>
            <wp:extent cx="6115685" cy="4690110"/>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15685" cy="4690110"/>
                    </a:xfrm>
                    <a:prstGeom prst="rect">
                      <a:avLst/>
                    </a:prstGeom>
                  </pic:spPr>
                </pic:pic>
              </a:graphicData>
            </a:graphic>
            <wp14:sizeRelH relativeFrom="page">
              <wp14:pctWidth>0</wp14:pctWidth>
            </wp14:sizeRelH>
            <wp14:sizeRelV relativeFrom="page">
              <wp14:pctHeight>0</wp14:pctHeight>
            </wp14:sizeRelV>
          </wp:anchor>
        </w:drawing>
      </w:r>
      <w:r w:rsidR="00B05B6A" w:rsidRPr="00B05B6A">
        <w:rPr>
          <w:noProof/>
        </w:rPr>
        <w:t xml:space="preserve"> </w:t>
      </w:r>
      <w:r w:rsidR="00D9452C" w:rsidRPr="00D9452C">
        <w:rPr>
          <w:noProof/>
        </w:rPr>
        <w:t xml:space="preserve"> </w:t>
      </w:r>
      <w:r w:rsidR="00974BB4" w:rsidRPr="00974BB4">
        <w:rPr>
          <w:noProof/>
        </w:rPr>
        <w:t xml:space="preserve"> </w:t>
      </w:r>
    </w:p>
    <w:p w14:paraId="4B50C4B2" w14:textId="627031AF" w:rsidR="001842EB" w:rsidRDefault="001842EB" w:rsidP="00B76BCB">
      <w:pPr>
        <w:pStyle w:val="Corpsdetexte"/>
        <w:spacing w:after="0"/>
      </w:pPr>
    </w:p>
    <w:p w14:paraId="615B9437" w14:textId="0129E6E3" w:rsidR="00EC75EB" w:rsidRPr="00BF1B43" w:rsidRDefault="00EC75EB" w:rsidP="00B76BCB">
      <w:pPr>
        <w:pStyle w:val="Corpsdetexte"/>
        <w:spacing w:after="0"/>
        <w:rPr>
          <w:b/>
          <w:bCs/>
        </w:rPr>
      </w:pPr>
      <w:r w:rsidRPr="00BF1B43">
        <w:rPr>
          <w:b/>
          <w:bCs/>
        </w:rPr>
        <w:t>Liste des messages</w:t>
      </w:r>
    </w:p>
    <w:p w14:paraId="793AF834" w14:textId="77777777" w:rsidR="00E34AEA" w:rsidRDefault="00E34AEA" w:rsidP="001F02AC">
      <w:pPr>
        <w:pStyle w:val="Corpsdetexte"/>
        <w:spacing w:after="0"/>
      </w:pPr>
      <w:r>
        <w:t>HD = horodatage de début d'intervention</w:t>
      </w:r>
    </w:p>
    <w:p w14:paraId="6650D335" w14:textId="77777777" w:rsidR="00E34AEA" w:rsidRDefault="00E34AEA" w:rsidP="001F02AC">
      <w:pPr>
        <w:pStyle w:val="Corpsdetexte"/>
        <w:spacing w:after="0"/>
      </w:pPr>
      <w:r>
        <w:t>HF = horodatage de fin d'intervention</w:t>
      </w:r>
    </w:p>
    <w:p w14:paraId="45C37CE2" w14:textId="7AB4126B" w:rsidR="00E34AEA" w:rsidRDefault="00E34AEA" w:rsidP="001F02AC">
      <w:pPr>
        <w:pStyle w:val="Corpsdetexte"/>
        <w:spacing w:after="0"/>
      </w:pPr>
      <w:r>
        <w:t xml:space="preserve">M1 = transmission de </w:t>
      </w:r>
      <w:r w:rsidR="00D52D94">
        <w:t>l’</w:t>
      </w:r>
      <w:r>
        <w:t xml:space="preserve">HD du DO </w:t>
      </w:r>
      <w:r w:rsidR="00287677">
        <w:t>à l’OI</w:t>
      </w:r>
    </w:p>
    <w:p w14:paraId="779AC1C4" w14:textId="2E292E37" w:rsidR="00E34AEA" w:rsidRDefault="00E34AEA" w:rsidP="001F02AC">
      <w:pPr>
        <w:pStyle w:val="Corpsdetexte"/>
        <w:spacing w:after="0"/>
      </w:pPr>
      <w:r>
        <w:t xml:space="preserve">M2 = transmission de </w:t>
      </w:r>
      <w:r w:rsidR="00D52D94">
        <w:t>l’</w:t>
      </w:r>
      <w:r>
        <w:t xml:space="preserve">HD </w:t>
      </w:r>
      <w:r w:rsidR="00287677">
        <w:t xml:space="preserve">de </w:t>
      </w:r>
      <w:r>
        <w:t>l'OI</w:t>
      </w:r>
      <w:r w:rsidR="00287677">
        <w:t xml:space="preserve"> aux OCs présents au PM</w:t>
      </w:r>
    </w:p>
    <w:p w14:paraId="6377A236" w14:textId="0399F8CC" w:rsidR="00287677" w:rsidRDefault="00E34AEA" w:rsidP="00287677">
      <w:pPr>
        <w:pStyle w:val="Corpsdetexte"/>
        <w:spacing w:after="0"/>
      </w:pPr>
      <w:r>
        <w:t>M</w:t>
      </w:r>
      <w:r w:rsidR="00144878">
        <w:t>3</w:t>
      </w:r>
      <w:r>
        <w:t xml:space="preserve"> = </w:t>
      </w:r>
      <w:r w:rsidR="00287677">
        <w:t>transmission de l’HF du DO à l’OI</w:t>
      </w:r>
    </w:p>
    <w:p w14:paraId="30A56CC2" w14:textId="77777777" w:rsidR="00287677" w:rsidRDefault="00E34AEA" w:rsidP="00287677">
      <w:pPr>
        <w:pStyle w:val="Corpsdetexte"/>
        <w:spacing w:after="0"/>
      </w:pPr>
      <w:r>
        <w:t>M</w:t>
      </w:r>
      <w:r w:rsidR="00144878">
        <w:t>4</w:t>
      </w:r>
      <w:r>
        <w:t xml:space="preserve"> = transmission de </w:t>
      </w:r>
      <w:r w:rsidR="00D52D94">
        <w:t>l’</w:t>
      </w:r>
      <w:r>
        <w:t>HF d</w:t>
      </w:r>
      <w:r w:rsidR="00287677">
        <w:t>e l'OI aux OCs présents au PM</w:t>
      </w:r>
    </w:p>
    <w:p w14:paraId="473241A4" w14:textId="386391FE" w:rsidR="00E34AEA" w:rsidRDefault="00144878" w:rsidP="001F02AC">
      <w:pPr>
        <w:pStyle w:val="Corpsdetexte"/>
        <w:spacing w:after="0"/>
      </w:pPr>
      <w:r>
        <w:t>M5</w:t>
      </w:r>
      <w:r w:rsidR="00E34AEA">
        <w:t xml:space="preserve"> = </w:t>
      </w:r>
      <w:r w:rsidR="00287677">
        <w:t>transmission de la liste des clients impactés des OCs</w:t>
      </w:r>
      <w:r w:rsidR="00E34AEA">
        <w:t xml:space="preserve"> à l'OI</w:t>
      </w:r>
    </w:p>
    <w:p w14:paraId="774CC2BC" w14:textId="6DBAF6BE" w:rsidR="00C46869" w:rsidRDefault="00E34AEA" w:rsidP="001F02AC">
      <w:pPr>
        <w:pStyle w:val="Corpsdetexte"/>
        <w:spacing w:after="0"/>
      </w:pPr>
      <w:r>
        <w:t xml:space="preserve">R Mx = </w:t>
      </w:r>
      <w:r w:rsidR="00F37B84">
        <w:t>réponse fonctionnelle au message Mx</w:t>
      </w:r>
    </w:p>
    <w:p w14:paraId="03578F03" w14:textId="77777777" w:rsidR="00C46869" w:rsidRPr="00EB0D5B" w:rsidRDefault="00C46869" w:rsidP="00B76BCB">
      <w:pPr>
        <w:pStyle w:val="Corpsdetexte"/>
        <w:spacing w:after="0"/>
      </w:pPr>
    </w:p>
    <w:p w14:paraId="25CC0942" w14:textId="5A711BCE" w:rsidR="00B76BCB" w:rsidRPr="00BF1B43" w:rsidRDefault="00B76BCB" w:rsidP="00B76BCB">
      <w:pPr>
        <w:pStyle w:val="Corpsdetexte"/>
        <w:spacing w:after="0"/>
        <w:rPr>
          <w:b/>
          <w:bCs/>
        </w:rPr>
      </w:pPr>
      <w:r w:rsidRPr="00BF1B43">
        <w:rPr>
          <w:b/>
          <w:bCs/>
        </w:rPr>
        <w:t xml:space="preserve">Liste des flux </w:t>
      </w:r>
      <w:r w:rsidR="00AD7087" w:rsidRPr="00BF1B43">
        <w:rPr>
          <w:b/>
          <w:bCs/>
        </w:rPr>
        <w:t>spécifiés</w:t>
      </w:r>
      <w:r w:rsidR="001842EB" w:rsidRPr="00BF1B43">
        <w:rPr>
          <w:b/>
          <w:bCs/>
        </w:rPr>
        <w:t xml:space="preserve"> </w:t>
      </w:r>
      <w:r w:rsidR="00556BEA">
        <w:rPr>
          <w:b/>
          <w:bCs/>
        </w:rPr>
        <w:t>dans</w:t>
      </w:r>
      <w:r w:rsidR="00556BEA" w:rsidRPr="00BF1B43">
        <w:rPr>
          <w:b/>
          <w:bCs/>
        </w:rPr>
        <w:t xml:space="preserve"> </w:t>
      </w:r>
      <w:r w:rsidR="001842EB" w:rsidRPr="00BF1B43">
        <w:rPr>
          <w:b/>
          <w:bCs/>
        </w:rPr>
        <w:t>ce document</w:t>
      </w:r>
    </w:p>
    <w:p w14:paraId="1F8BE49F" w14:textId="7421755D" w:rsidR="00B76BCB" w:rsidRPr="00EB0D5B" w:rsidRDefault="00B76BCB" w:rsidP="00863EE3">
      <w:pPr>
        <w:pStyle w:val="Corpsdetexte"/>
        <w:numPr>
          <w:ilvl w:val="0"/>
          <w:numId w:val="42"/>
        </w:numPr>
        <w:spacing w:after="0"/>
      </w:pPr>
      <w:r w:rsidRPr="00BF1B43">
        <w:rPr>
          <w:b/>
          <w:bCs/>
          <w:color w:val="0070C0"/>
        </w:rPr>
        <w:t>Flux 1</w:t>
      </w:r>
      <w:r w:rsidRPr="00BF1B43">
        <w:rPr>
          <w:color w:val="0070C0"/>
        </w:rPr>
        <w:t xml:space="preserve"> </w:t>
      </w:r>
      <w:r w:rsidRPr="00EB0D5B">
        <w:t xml:space="preserve">- Flux de déclaration d’intervention du DO vers </w:t>
      </w:r>
      <w:r w:rsidR="00EB313E">
        <w:t>l’OI</w:t>
      </w:r>
    </w:p>
    <w:p w14:paraId="0EED5E0A" w14:textId="0000C6E1" w:rsidR="00B76BCB" w:rsidRPr="00EB0D5B" w:rsidRDefault="00B76BCB" w:rsidP="00863EE3">
      <w:pPr>
        <w:pStyle w:val="Corpsdetexte"/>
        <w:numPr>
          <w:ilvl w:val="0"/>
          <w:numId w:val="42"/>
        </w:numPr>
        <w:spacing w:after="0"/>
      </w:pPr>
      <w:r w:rsidRPr="00BF1B43">
        <w:rPr>
          <w:b/>
          <w:bCs/>
          <w:color w:val="FFC000"/>
        </w:rPr>
        <w:t xml:space="preserve">Flux </w:t>
      </w:r>
      <w:r w:rsidR="00EB313E">
        <w:rPr>
          <w:b/>
          <w:bCs/>
          <w:color w:val="FFC000"/>
        </w:rPr>
        <w:t>2</w:t>
      </w:r>
      <w:r w:rsidRPr="00BF1B43">
        <w:rPr>
          <w:color w:val="FFC000"/>
        </w:rPr>
        <w:t xml:space="preserve"> </w:t>
      </w:r>
      <w:r w:rsidRPr="00EB0D5B">
        <w:t xml:space="preserve">- Flux de déclaration d’intervention </w:t>
      </w:r>
      <w:r w:rsidR="001D4C28" w:rsidRPr="00EB0D5B">
        <w:t>d</w:t>
      </w:r>
      <w:r w:rsidR="00EB313E">
        <w:t xml:space="preserve">e l’OI </w:t>
      </w:r>
      <w:r w:rsidRPr="00EB0D5B">
        <w:t>vers les OC présents sur le PM</w:t>
      </w:r>
    </w:p>
    <w:p w14:paraId="433D4FF8" w14:textId="2740815E" w:rsidR="00B76BCB" w:rsidRPr="00EB0D5B" w:rsidRDefault="00B76BCB" w:rsidP="00863EE3">
      <w:pPr>
        <w:pStyle w:val="Corpsdetexte"/>
        <w:numPr>
          <w:ilvl w:val="0"/>
          <w:numId w:val="42"/>
        </w:numPr>
        <w:spacing w:after="0"/>
      </w:pPr>
      <w:r w:rsidRPr="00BF1B43">
        <w:rPr>
          <w:b/>
          <w:bCs/>
          <w:color w:val="C00000"/>
        </w:rPr>
        <w:t xml:space="preserve">Flux </w:t>
      </w:r>
      <w:r w:rsidR="00EB313E">
        <w:rPr>
          <w:b/>
          <w:bCs/>
          <w:color w:val="C00000"/>
        </w:rPr>
        <w:t>3</w:t>
      </w:r>
      <w:r w:rsidRPr="00BF1B43">
        <w:rPr>
          <w:color w:val="C00000"/>
        </w:rPr>
        <w:t xml:space="preserve"> </w:t>
      </w:r>
      <w:r w:rsidR="00F9383D">
        <w:t>-</w:t>
      </w:r>
      <w:r w:rsidRPr="00EB0D5B">
        <w:t xml:space="preserve"> Flux de déclaration des lignes impactées des OC vers l</w:t>
      </w:r>
      <w:r w:rsidR="00EB313E">
        <w:t xml:space="preserve">’OI </w:t>
      </w:r>
      <w:r w:rsidRPr="00EB0D5B">
        <w:t>(facultatif)</w:t>
      </w:r>
    </w:p>
    <w:p w14:paraId="661EB932" w14:textId="201BA326" w:rsidR="00B76BCB" w:rsidRPr="00EB0D5B" w:rsidRDefault="00B76BCB" w:rsidP="00B76BCB">
      <w:pPr>
        <w:pStyle w:val="Corpsdetexte"/>
        <w:spacing w:after="0"/>
      </w:pPr>
    </w:p>
    <w:p w14:paraId="43B3A069" w14:textId="04890114" w:rsidR="00B76BCB" w:rsidRPr="00EB0D5B" w:rsidRDefault="00B76BCB" w:rsidP="00B76BCB">
      <w:pPr>
        <w:pStyle w:val="Corpsdetexte"/>
        <w:spacing w:after="0"/>
      </w:pPr>
      <w:r w:rsidRPr="00EB0D5B">
        <w:t xml:space="preserve">Les flux de l’intervenant avec son donneur d’ordre ne sont pas </w:t>
      </w:r>
      <w:r w:rsidR="00B4666E">
        <w:t xml:space="preserve">spécifiés </w:t>
      </w:r>
      <w:r w:rsidR="00101DCC">
        <w:t>(HD et HF)</w:t>
      </w:r>
    </w:p>
    <w:p w14:paraId="08DFE924" w14:textId="71A00085" w:rsidR="00B76BCB" w:rsidRDefault="00B76BCB" w:rsidP="00B76BCB">
      <w:pPr>
        <w:pStyle w:val="Corpsdetexte"/>
        <w:spacing w:after="0"/>
      </w:pPr>
    </w:p>
    <w:p w14:paraId="2240EA8D" w14:textId="77777777" w:rsidR="004C5134" w:rsidRDefault="004C5134" w:rsidP="00B76BCB">
      <w:pPr>
        <w:pStyle w:val="Corpsdetexte"/>
        <w:spacing w:after="0"/>
      </w:pPr>
    </w:p>
    <w:p w14:paraId="25327024" w14:textId="68234788" w:rsidR="00451F92" w:rsidRPr="00EB0D5B" w:rsidRDefault="001D721D" w:rsidP="001F02AC">
      <w:pPr>
        <w:pStyle w:val="Titre2"/>
        <w:numPr>
          <w:ilvl w:val="2"/>
          <w:numId w:val="23"/>
        </w:numPr>
        <w:spacing w:after="0"/>
      </w:pPr>
      <w:bookmarkStart w:id="102" w:name="_Toc117870303"/>
      <w:r w:rsidRPr="00EB0D5B">
        <w:rPr>
          <w:rFonts w:cs="Arial"/>
          <w:sz w:val="32"/>
          <w:szCs w:val="22"/>
        </w:rPr>
        <w:t>Flux</w:t>
      </w:r>
      <w:r w:rsidR="00E5774D" w:rsidRPr="00EB0D5B">
        <w:rPr>
          <w:rFonts w:cs="Arial"/>
          <w:sz w:val="32"/>
          <w:szCs w:val="22"/>
        </w:rPr>
        <w:t xml:space="preserve"> </w:t>
      </w:r>
      <w:r w:rsidRPr="00EB0D5B">
        <w:rPr>
          <w:rFonts w:cs="Arial"/>
          <w:sz w:val="32"/>
          <w:szCs w:val="22"/>
        </w:rPr>
        <w:t xml:space="preserve">Intervenant </w:t>
      </w:r>
      <w:bookmarkEnd w:id="93"/>
      <w:bookmarkEnd w:id="94"/>
      <w:r w:rsidR="00996163">
        <w:rPr>
          <w:rFonts w:cs="Arial"/>
          <w:sz w:val="32"/>
          <w:szCs w:val="22"/>
        </w:rPr>
        <w:t>vers</w:t>
      </w:r>
      <w:r w:rsidR="00996163" w:rsidRPr="00EB0D5B">
        <w:rPr>
          <w:rFonts w:cs="Arial"/>
          <w:sz w:val="32"/>
          <w:szCs w:val="22"/>
        </w:rPr>
        <w:t xml:space="preserve"> </w:t>
      </w:r>
      <w:r w:rsidR="00531073" w:rsidRPr="00EB0D5B">
        <w:rPr>
          <w:rFonts w:cs="Arial"/>
          <w:sz w:val="32"/>
          <w:szCs w:val="22"/>
        </w:rPr>
        <w:t>DO</w:t>
      </w:r>
      <w:bookmarkEnd w:id="102"/>
    </w:p>
    <w:p w14:paraId="0142461C" w14:textId="032D880E" w:rsidR="00FE35CD" w:rsidRDefault="00255D28" w:rsidP="00104116">
      <w:pPr>
        <w:pStyle w:val="Corpsdetexte"/>
      </w:pPr>
      <w:r w:rsidRPr="00EB0D5B">
        <w:t>L</w:t>
      </w:r>
      <w:r w:rsidR="009807A9" w:rsidRPr="00EB0D5B">
        <w:t xml:space="preserve">a spécification </w:t>
      </w:r>
      <w:r w:rsidR="00175426">
        <w:t xml:space="preserve">SI </w:t>
      </w:r>
      <w:r w:rsidR="009807A9" w:rsidRPr="00EB0D5B">
        <w:t>de ce flux reste à la</w:t>
      </w:r>
      <w:r w:rsidR="00816A14" w:rsidRPr="00EB0D5B">
        <w:t xml:space="preserve"> discrétion du donneur d’ordre</w:t>
      </w:r>
      <w:r w:rsidR="009807A9" w:rsidRPr="00EB0D5B">
        <w:t xml:space="preserve">. </w:t>
      </w:r>
    </w:p>
    <w:p w14:paraId="0AEEE519" w14:textId="20DF3620" w:rsidR="00B05B6A" w:rsidRPr="00F9383D" w:rsidRDefault="00D256CE" w:rsidP="005D5319">
      <w:pPr>
        <w:pStyle w:val="Corpsdetexte"/>
        <w:rPr>
          <w:color w:val="0000FF"/>
          <w:u w:val="single"/>
        </w:rPr>
      </w:pPr>
      <w:r w:rsidRPr="00EB0D5B">
        <w:t>Les donn</w:t>
      </w:r>
      <w:r w:rsidR="00AA74F5" w:rsidRPr="00EB0D5B">
        <w:t>é</w:t>
      </w:r>
      <w:r w:rsidRPr="00EB0D5B">
        <w:t xml:space="preserve">es qui seront transmises </w:t>
      </w:r>
      <w:r w:rsidR="00C87253" w:rsidRPr="00EB0D5B">
        <w:t>par le donneur d’ordre devront reflétées significativement la réalité</w:t>
      </w:r>
      <w:r w:rsidR="000F33F1" w:rsidRPr="00EB0D5B">
        <w:t xml:space="preserve"> et obéir </w:t>
      </w:r>
      <w:r w:rsidR="00B76E31" w:rsidRPr="00EB0D5B">
        <w:t>aux</w:t>
      </w:r>
      <w:r w:rsidR="00AA74F5" w:rsidRPr="00EB0D5B">
        <w:t xml:space="preserve"> règle</w:t>
      </w:r>
      <w:r w:rsidR="00B76E31" w:rsidRPr="00EB0D5B">
        <w:t>s</w:t>
      </w:r>
      <w:r w:rsidR="00AA74F5" w:rsidRPr="00EB0D5B">
        <w:t xml:space="preserve"> </w:t>
      </w:r>
      <w:r w:rsidR="0024575B">
        <w:t>de gestion énumér</w:t>
      </w:r>
      <w:r w:rsidR="001809BC">
        <w:t xml:space="preserve">ées dans le chapitre </w:t>
      </w:r>
      <w:hyperlink w:anchor="_Flux_intervenant_vers" w:history="1">
        <w:r w:rsidR="00913360" w:rsidRPr="00690599">
          <w:rPr>
            <w:rStyle w:val="Lienhypertexte"/>
            <w:rFonts w:cs="Arial"/>
          </w:rPr>
          <w:t>« </w:t>
        </w:r>
        <w:r w:rsidR="001809BC" w:rsidRPr="00690599">
          <w:rPr>
            <w:rStyle w:val="Lienhypertexte"/>
            <w:rFonts w:cs="Arial"/>
          </w:rPr>
          <w:t>Règles de gestion</w:t>
        </w:r>
        <w:r w:rsidR="00913360" w:rsidRPr="00690599">
          <w:rPr>
            <w:rStyle w:val="Lienhypertexte"/>
            <w:rFonts w:cs="Arial"/>
          </w:rPr>
          <w:t> »</w:t>
        </w:r>
        <w:r w:rsidR="008E2E94" w:rsidRPr="00690599">
          <w:rPr>
            <w:rStyle w:val="Lienhypertexte"/>
            <w:rFonts w:cs="Arial"/>
          </w:rPr>
          <w:t>.</w:t>
        </w:r>
      </w:hyperlink>
    </w:p>
    <w:p w14:paraId="599D29B0" w14:textId="67236CBA" w:rsidR="00F94DB9" w:rsidRPr="001F02AC" w:rsidRDefault="00AB1F97" w:rsidP="003F74F0">
      <w:pPr>
        <w:pStyle w:val="Titre2"/>
        <w:numPr>
          <w:ilvl w:val="2"/>
          <w:numId w:val="23"/>
        </w:numPr>
        <w:spacing w:after="0"/>
      </w:pPr>
      <w:bookmarkStart w:id="103" w:name="_Flux_DO_vers"/>
      <w:bookmarkStart w:id="104" w:name="_Toc117870304"/>
      <w:bookmarkEnd w:id="103"/>
      <w:r w:rsidRPr="00EB0D5B">
        <w:rPr>
          <w:rFonts w:cs="Arial"/>
          <w:sz w:val="32"/>
          <w:szCs w:val="22"/>
        </w:rPr>
        <w:t xml:space="preserve">Flux </w:t>
      </w:r>
      <w:r w:rsidR="00531073" w:rsidRPr="00EB0D5B">
        <w:rPr>
          <w:rFonts w:cs="Arial"/>
          <w:sz w:val="32"/>
          <w:szCs w:val="22"/>
        </w:rPr>
        <w:t>DO</w:t>
      </w:r>
      <w:r w:rsidR="00655380" w:rsidRPr="00EB0D5B">
        <w:rPr>
          <w:rFonts w:cs="Arial"/>
          <w:sz w:val="32"/>
          <w:szCs w:val="22"/>
        </w:rPr>
        <w:t xml:space="preserve"> </w:t>
      </w:r>
      <w:r w:rsidR="00996163">
        <w:rPr>
          <w:rFonts w:cs="Arial"/>
          <w:sz w:val="32"/>
          <w:szCs w:val="22"/>
        </w:rPr>
        <w:t>vers</w:t>
      </w:r>
      <w:r w:rsidR="00996163" w:rsidRPr="00EB0D5B">
        <w:rPr>
          <w:rFonts w:cs="Arial"/>
          <w:sz w:val="32"/>
          <w:szCs w:val="22"/>
        </w:rPr>
        <w:t xml:space="preserve"> </w:t>
      </w:r>
      <w:r w:rsidR="003213D8">
        <w:rPr>
          <w:rFonts w:cs="Arial"/>
          <w:sz w:val="32"/>
          <w:szCs w:val="22"/>
        </w:rPr>
        <w:t>OI</w:t>
      </w:r>
      <w:bookmarkEnd w:id="104"/>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559"/>
        <w:gridCol w:w="1701"/>
        <w:gridCol w:w="988"/>
        <w:gridCol w:w="4110"/>
      </w:tblGrid>
      <w:tr w:rsidR="0020450F" w:rsidRPr="00EB0D5B" w14:paraId="79A9B67C" w14:textId="77777777" w:rsidTr="00B05B6A">
        <w:trPr>
          <w:trHeight w:val="315"/>
        </w:trPr>
        <w:tc>
          <w:tcPr>
            <w:tcW w:w="10196" w:type="dxa"/>
            <w:gridSpan w:val="5"/>
            <w:shd w:val="clear" w:color="000000" w:fill="D9D9D9"/>
            <w:vAlign w:val="center"/>
          </w:tcPr>
          <w:p w14:paraId="7CEBB5C8" w14:textId="3E6FFAB3" w:rsidR="0020450F" w:rsidRPr="001F02AC" w:rsidRDefault="0020450F">
            <w:pPr>
              <w:jc w:val="center"/>
              <w:rPr>
                <w:rFonts w:ascii="Arial" w:hAnsi="Arial" w:cs="Arial"/>
                <w:b/>
                <w:bCs/>
                <w:sz w:val="20"/>
                <w:szCs w:val="20"/>
              </w:rPr>
            </w:pPr>
            <w:r w:rsidRPr="001F02AC">
              <w:rPr>
                <w:rFonts w:ascii="Arial" w:hAnsi="Arial" w:cs="Arial"/>
                <w:b/>
                <w:bCs/>
              </w:rPr>
              <w:t>Message M1</w:t>
            </w:r>
            <w:r w:rsidR="00CA0A50">
              <w:rPr>
                <w:rFonts w:ascii="Arial" w:hAnsi="Arial" w:cs="Arial"/>
                <w:b/>
                <w:bCs/>
              </w:rPr>
              <w:t xml:space="preserve"> et M</w:t>
            </w:r>
            <w:r w:rsidR="003213D8">
              <w:rPr>
                <w:rFonts w:ascii="Arial" w:hAnsi="Arial" w:cs="Arial"/>
                <w:b/>
                <w:bCs/>
              </w:rPr>
              <w:t>3</w:t>
            </w:r>
          </w:p>
        </w:tc>
      </w:tr>
      <w:tr w:rsidR="009100FC" w:rsidRPr="00EB0D5B" w14:paraId="019C61B9" w14:textId="77777777" w:rsidTr="00B05B6A">
        <w:trPr>
          <w:trHeight w:val="315"/>
        </w:trPr>
        <w:tc>
          <w:tcPr>
            <w:tcW w:w="10196" w:type="dxa"/>
            <w:gridSpan w:val="5"/>
            <w:shd w:val="clear" w:color="auto" w:fill="FFFFFF" w:themeFill="background1"/>
            <w:vAlign w:val="center"/>
          </w:tcPr>
          <w:p w14:paraId="5D402A1C" w14:textId="603A3819" w:rsidR="005D5319" w:rsidRPr="005D5319" w:rsidRDefault="00701A24" w:rsidP="005D5319">
            <w:pPr>
              <w:rPr>
                <w:rFonts w:ascii="Arial" w:hAnsi="Arial" w:cs="Arial"/>
                <w:sz w:val="20"/>
                <w:szCs w:val="20"/>
              </w:rPr>
            </w:pPr>
            <w:r>
              <w:rPr>
                <w:rFonts w:ascii="Arial" w:hAnsi="Arial" w:cs="Arial"/>
                <w:sz w:val="20"/>
                <w:szCs w:val="20"/>
              </w:rPr>
              <w:t>Aucune condition</w:t>
            </w:r>
          </w:p>
        </w:tc>
      </w:tr>
      <w:tr w:rsidR="00620A61" w:rsidRPr="00EB0D5B" w14:paraId="46C2CF82" w14:textId="77777777" w:rsidTr="00225430">
        <w:trPr>
          <w:trHeight w:val="315"/>
        </w:trPr>
        <w:tc>
          <w:tcPr>
            <w:tcW w:w="1838" w:type="dxa"/>
            <w:shd w:val="clear" w:color="000000" w:fill="D9D9D9"/>
            <w:vAlign w:val="center"/>
            <w:hideMark/>
          </w:tcPr>
          <w:p w14:paraId="77C0D976"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Nom</w:t>
            </w:r>
          </w:p>
        </w:tc>
        <w:tc>
          <w:tcPr>
            <w:tcW w:w="1559" w:type="dxa"/>
            <w:shd w:val="clear" w:color="000000" w:fill="D9D9D9"/>
            <w:vAlign w:val="center"/>
            <w:hideMark/>
          </w:tcPr>
          <w:p w14:paraId="3C6378AE" w14:textId="77777777" w:rsidR="000F0FB7" w:rsidRPr="00EB0D5B" w:rsidRDefault="000F0FB7">
            <w:pPr>
              <w:jc w:val="center"/>
              <w:rPr>
                <w:rFonts w:ascii="Arial" w:hAnsi="Arial" w:cs="Arial"/>
                <w:color w:val="000000"/>
                <w:sz w:val="20"/>
                <w:szCs w:val="20"/>
              </w:rPr>
            </w:pPr>
            <w:r w:rsidRPr="00EB0D5B">
              <w:rPr>
                <w:rFonts w:ascii="Arial" w:hAnsi="Arial" w:cs="Arial"/>
                <w:sz w:val="20"/>
                <w:szCs w:val="20"/>
              </w:rPr>
              <w:t>Format</w:t>
            </w:r>
          </w:p>
        </w:tc>
        <w:tc>
          <w:tcPr>
            <w:tcW w:w="1701" w:type="dxa"/>
            <w:shd w:val="clear" w:color="000000" w:fill="D9D9D9"/>
            <w:vAlign w:val="center"/>
            <w:hideMark/>
          </w:tcPr>
          <w:p w14:paraId="4F198BF1" w14:textId="77777777" w:rsidR="000F0FB7" w:rsidRPr="00EB0D5B" w:rsidRDefault="000F0FB7">
            <w:pPr>
              <w:jc w:val="center"/>
              <w:rPr>
                <w:rFonts w:ascii="Arial" w:hAnsi="Arial" w:cs="Arial"/>
                <w:color w:val="000000"/>
                <w:sz w:val="20"/>
                <w:szCs w:val="20"/>
              </w:rPr>
            </w:pPr>
            <w:r w:rsidRPr="00EB0D5B">
              <w:rPr>
                <w:rFonts w:ascii="Arial" w:hAnsi="Arial" w:cs="Arial"/>
                <w:sz w:val="20"/>
                <w:szCs w:val="20"/>
              </w:rPr>
              <w:t>Statut</w:t>
            </w:r>
          </w:p>
        </w:tc>
        <w:tc>
          <w:tcPr>
            <w:tcW w:w="988" w:type="dxa"/>
            <w:shd w:val="clear" w:color="000000" w:fill="D9D9D9"/>
            <w:vAlign w:val="center"/>
            <w:hideMark/>
          </w:tcPr>
          <w:p w14:paraId="221A8980"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Condition</w:t>
            </w:r>
          </w:p>
        </w:tc>
        <w:tc>
          <w:tcPr>
            <w:tcW w:w="4110" w:type="dxa"/>
            <w:shd w:val="clear" w:color="000000" w:fill="D9D9D9"/>
            <w:vAlign w:val="center"/>
            <w:hideMark/>
          </w:tcPr>
          <w:p w14:paraId="6F19AB05" w14:textId="77777777" w:rsidR="000F0FB7" w:rsidRPr="00EB0D5B" w:rsidRDefault="000F0FB7">
            <w:pPr>
              <w:jc w:val="center"/>
              <w:rPr>
                <w:rFonts w:ascii="Arial" w:hAnsi="Arial" w:cs="Arial"/>
                <w:color w:val="000000"/>
                <w:sz w:val="20"/>
                <w:szCs w:val="20"/>
              </w:rPr>
            </w:pPr>
            <w:r w:rsidRPr="00EB0D5B">
              <w:rPr>
                <w:rFonts w:ascii="Arial" w:hAnsi="Arial" w:cs="Arial"/>
                <w:sz w:val="20"/>
                <w:szCs w:val="20"/>
              </w:rPr>
              <w:t>Contenu</w:t>
            </w:r>
          </w:p>
        </w:tc>
      </w:tr>
      <w:tr w:rsidR="001A6674" w:rsidRPr="00EB0D5B" w14:paraId="3DE07FC3" w14:textId="77777777" w:rsidTr="00225430">
        <w:trPr>
          <w:trHeight w:val="373"/>
        </w:trPr>
        <w:tc>
          <w:tcPr>
            <w:tcW w:w="1838" w:type="dxa"/>
            <w:shd w:val="clear" w:color="auto" w:fill="auto"/>
            <w:vAlign w:val="center"/>
            <w:hideMark/>
          </w:tcPr>
          <w:p w14:paraId="3A9F8F42" w14:textId="35DD2620" w:rsidR="000F0FB7" w:rsidRPr="00EB0D5B" w:rsidRDefault="000F0FB7">
            <w:pPr>
              <w:jc w:val="both"/>
              <w:rPr>
                <w:rFonts w:ascii="Arial" w:hAnsi="Arial" w:cs="Arial"/>
                <w:color w:val="000000"/>
                <w:sz w:val="20"/>
                <w:szCs w:val="20"/>
              </w:rPr>
            </w:pPr>
            <w:proofErr w:type="spellStart"/>
            <w:r w:rsidRPr="00EB0D5B">
              <w:rPr>
                <w:rFonts w:ascii="Arial" w:hAnsi="Arial" w:cs="Arial"/>
                <w:color w:val="000000"/>
                <w:sz w:val="20"/>
                <w:szCs w:val="20"/>
              </w:rPr>
              <w:t>Code_</w:t>
            </w:r>
            <w:r w:rsidR="0030378D" w:rsidRPr="00EB0D5B">
              <w:rPr>
                <w:rFonts w:ascii="Arial" w:hAnsi="Arial" w:cs="Arial"/>
                <w:color w:val="000000"/>
                <w:sz w:val="20"/>
                <w:szCs w:val="20"/>
              </w:rPr>
              <w:t>DO</w:t>
            </w:r>
            <w:proofErr w:type="spellEnd"/>
          </w:p>
        </w:tc>
        <w:tc>
          <w:tcPr>
            <w:tcW w:w="1559" w:type="dxa"/>
            <w:shd w:val="clear" w:color="auto" w:fill="auto"/>
            <w:vAlign w:val="center"/>
            <w:hideMark/>
          </w:tcPr>
          <w:p w14:paraId="1647B96F" w14:textId="24952C19"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432B01">
              <w:rPr>
                <w:rFonts w:ascii="Arial" w:hAnsi="Arial" w:cs="Arial"/>
                <w:color w:val="000000"/>
                <w:sz w:val="20"/>
                <w:szCs w:val="20"/>
              </w:rPr>
              <w:t xml:space="preserve"> taille 4</w:t>
            </w:r>
          </w:p>
        </w:tc>
        <w:tc>
          <w:tcPr>
            <w:tcW w:w="1701" w:type="dxa"/>
            <w:shd w:val="clear" w:color="auto" w:fill="auto"/>
            <w:vAlign w:val="center"/>
            <w:hideMark/>
          </w:tcPr>
          <w:p w14:paraId="58A1A4B9"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4C393F66"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4B41FF00" w14:textId="699E17BF"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 xml:space="preserve">Code opérateur </w:t>
            </w:r>
            <w:proofErr w:type="spellStart"/>
            <w:r w:rsidRPr="00EB0D5B">
              <w:rPr>
                <w:rFonts w:ascii="Arial" w:hAnsi="Arial" w:cs="Arial"/>
                <w:color w:val="000000"/>
                <w:sz w:val="20"/>
                <w:szCs w:val="20"/>
              </w:rPr>
              <w:t>Interop</w:t>
            </w:r>
            <w:proofErr w:type="spellEnd"/>
            <w:r w:rsidRPr="00EB0D5B">
              <w:rPr>
                <w:rFonts w:ascii="Arial" w:hAnsi="Arial" w:cs="Arial"/>
                <w:color w:val="000000"/>
                <w:sz w:val="20"/>
                <w:szCs w:val="20"/>
              </w:rPr>
              <w:t xml:space="preserve"> </w:t>
            </w:r>
            <w:r w:rsidR="0030378D" w:rsidRPr="00EB0D5B">
              <w:rPr>
                <w:rFonts w:ascii="Arial" w:hAnsi="Arial" w:cs="Arial"/>
                <w:color w:val="000000"/>
                <w:sz w:val="20"/>
                <w:szCs w:val="20"/>
              </w:rPr>
              <w:t>du DO</w:t>
            </w:r>
          </w:p>
        </w:tc>
      </w:tr>
      <w:tr w:rsidR="001A6674" w:rsidRPr="00EB0D5B" w14:paraId="0C0A2F45" w14:textId="77777777" w:rsidTr="00225430">
        <w:trPr>
          <w:trHeight w:val="315"/>
        </w:trPr>
        <w:tc>
          <w:tcPr>
            <w:tcW w:w="1838" w:type="dxa"/>
            <w:shd w:val="clear" w:color="auto" w:fill="auto"/>
            <w:vAlign w:val="center"/>
            <w:hideMark/>
          </w:tcPr>
          <w:p w14:paraId="689230BB"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Code_OI</w:t>
            </w:r>
          </w:p>
        </w:tc>
        <w:tc>
          <w:tcPr>
            <w:tcW w:w="1559" w:type="dxa"/>
            <w:shd w:val="clear" w:color="auto" w:fill="auto"/>
            <w:vAlign w:val="center"/>
            <w:hideMark/>
          </w:tcPr>
          <w:p w14:paraId="4B646E6B" w14:textId="48A6B181"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432B01">
              <w:rPr>
                <w:rFonts w:ascii="Arial" w:hAnsi="Arial" w:cs="Arial"/>
                <w:color w:val="000000"/>
                <w:sz w:val="20"/>
                <w:szCs w:val="20"/>
              </w:rPr>
              <w:t xml:space="preserve"> taille 4</w:t>
            </w:r>
          </w:p>
        </w:tc>
        <w:tc>
          <w:tcPr>
            <w:tcW w:w="1701" w:type="dxa"/>
            <w:shd w:val="clear" w:color="auto" w:fill="auto"/>
            <w:vAlign w:val="center"/>
            <w:hideMark/>
          </w:tcPr>
          <w:p w14:paraId="66ECDBB5"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27B58A9E"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7A939D65"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 xml:space="preserve">Code opérateur </w:t>
            </w:r>
            <w:proofErr w:type="spellStart"/>
            <w:r w:rsidRPr="00EB0D5B">
              <w:rPr>
                <w:rFonts w:ascii="Arial" w:hAnsi="Arial" w:cs="Arial"/>
                <w:color w:val="000000"/>
                <w:sz w:val="20"/>
                <w:szCs w:val="20"/>
              </w:rPr>
              <w:t>Interop</w:t>
            </w:r>
            <w:proofErr w:type="spellEnd"/>
            <w:r w:rsidRPr="00EB0D5B">
              <w:rPr>
                <w:rFonts w:ascii="Arial" w:hAnsi="Arial" w:cs="Arial"/>
                <w:color w:val="000000"/>
                <w:sz w:val="20"/>
                <w:szCs w:val="20"/>
              </w:rPr>
              <w:t xml:space="preserve"> de l’OI</w:t>
            </w:r>
          </w:p>
        </w:tc>
      </w:tr>
      <w:tr w:rsidR="001A6674" w:rsidRPr="00EB0D5B" w14:paraId="0FB2DFF9" w14:textId="77777777" w:rsidTr="00225430">
        <w:trPr>
          <w:trHeight w:val="525"/>
        </w:trPr>
        <w:tc>
          <w:tcPr>
            <w:tcW w:w="1838" w:type="dxa"/>
            <w:shd w:val="clear" w:color="auto" w:fill="auto"/>
            <w:vAlign w:val="center"/>
            <w:hideMark/>
          </w:tcPr>
          <w:p w14:paraId="7DC41C0A" w14:textId="08128206" w:rsidR="000F0FB7" w:rsidRPr="00EB0D5B" w:rsidRDefault="000F0FB7">
            <w:pPr>
              <w:jc w:val="both"/>
              <w:rPr>
                <w:rFonts w:ascii="Arial" w:hAnsi="Arial" w:cs="Arial"/>
                <w:color w:val="000000"/>
                <w:sz w:val="20"/>
                <w:szCs w:val="20"/>
              </w:rPr>
            </w:pPr>
            <w:proofErr w:type="spellStart"/>
            <w:r w:rsidRPr="00EB0D5B">
              <w:rPr>
                <w:rFonts w:ascii="Arial" w:hAnsi="Arial" w:cs="Arial"/>
                <w:color w:val="000000"/>
                <w:sz w:val="20"/>
                <w:szCs w:val="20"/>
              </w:rPr>
              <w:t>Ref_Interv</w:t>
            </w:r>
            <w:r w:rsidR="00FE65C5" w:rsidRPr="00EB0D5B">
              <w:rPr>
                <w:rFonts w:ascii="Arial" w:hAnsi="Arial" w:cs="Arial"/>
                <w:color w:val="000000"/>
                <w:sz w:val="20"/>
                <w:szCs w:val="20"/>
              </w:rPr>
              <w:t>_DO</w:t>
            </w:r>
            <w:proofErr w:type="spellEnd"/>
          </w:p>
        </w:tc>
        <w:tc>
          <w:tcPr>
            <w:tcW w:w="1559" w:type="dxa"/>
            <w:shd w:val="clear" w:color="auto" w:fill="auto"/>
            <w:vAlign w:val="center"/>
            <w:hideMark/>
          </w:tcPr>
          <w:p w14:paraId="60253DAB" w14:textId="1A20B0C7" w:rsidR="00B74F91" w:rsidRDefault="00432B01">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CA0FCF">
              <w:rPr>
                <w:rFonts w:ascii="Arial" w:hAnsi="Arial" w:cs="Arial"/>
                <w:color w:val="000000"/>
                <w:sz w:val="20"/>
                <w:szCs w:val="20"/>
              </w:rPr>
              <w:t>[-][_]</w:t>
            </w:r>
          </w:p>
          <w:p w14:paraId="6774B1C1" w14:textId="0CCE1CFB" w:rsidR="000F0FB7" w:rsidRPr="00EB0D5B" w:rsidRDefault="00432B01">
            <w:pPr>
              <w:jc w:val="both"/>
              <w:rPr>
                <w:rFonts w:ascii="Arial" w:hAnsi="Arial" w:cs="Arial"/>
                <w:color w:val="000000"/>
                <w:sz w:val="20"/>
                <w:szCs w:val="20"/>
              </w:rPr>
            </w:pPr>
            <w:r>
              <w:rPr>
                <w:rFonts w:ascii="Arial" w:hAnsi="Arial" w:cs="Arial"/>
                <w:color w:val="000000"/>
                <w:sz w:val="20"/>
                <w:szCs w:val="20"/>
              </w:rPr>
              <w:t>taille 50</w:t>
            </w:r>
          </w:p>
        </w:tc>
        <w:tc>
          <w:tcPr>
            <w:tcW w:w="1701" w:type="dxa"/>
            <w:shd w:val="clear" w:color="auto" w:fill="auto"/>
            <w:vAlign w:val="center"/>
            <w:hideMark/>
          </w:tcPr>
          <w:p w14:paraId="02D4185A"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1DB6E301"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0C2F5A96" w14:textId="07C79683"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 xml:space="preserve">Référence d’intervention </w:t>
            </w:r>
            <w:r w:rsidR="00CC097F" w:rsidRPr="00EB0D5B">
              <w:rPr>
                <w:rFonts w:ascii="Arial" w:hAnsi="Arial" w:cs="Arial"/>
                <w:color w:val="000000"/>
                <w:sz w:val="20"/>
                <w:szCs w:val="20"/>
              </w:rPr>
              <w:t>unique produite par le donneur d’ordre</w:t>
            </w:r>
            <w:r w:rsidR="00CC35E1">
              <w:rPr>
                <w:rFonts w:ascii="Arial" w:hAnsi="Arial" w:cs="Arial"/>
                <w:color w:val="000000"/>
                <w:sz w:val="20"/>
                <w:szCs w:val="20"/>
              </w:rPr>
              <w:t xml:space="preserve"> et </w:t>
            </w:r>
            <w:r w:rsidR="00CC35E1" w:rsidRPr="008657CE">
              <w:rPr>
                <w:rFonts w:ascii="Arial" w:hAnsi="Arial" w:cs="Arial"/>
                <w:b/>
                <w:bCs/>
                <w:color w:val="000000"/>
                <w:sz w:val="20"/>
                <w:szCs w:val="20"/>
              </w:rPr>
              <w:t xml:space="preserve">identique sur M1 et </w:t>
            </w:r>
            <w:r w:rsidR="00144878">
              <w:rPr>
                <w:rFonts w:ascii="Arial" w:hAnsi="Arial" w:cs="Arial"/>
                <w:b/>
                <w:bCs/>
                <w:color w:val="000000"/>
                <w:sz w:val="20"/>
                <w:szCs w:val="20"/>
              </w:rPr>
              <w:t>M</w:t>
            </w:r>
            <w:r w:rsidR="003213D8">
              <w:rPr>
                <w:rFonts w:ascii="Arial" w:hAnsi="Arial" w:cs="Arial"/>
                <w:b/>
                <w:bCs/>
                <w:color w:val="000000"/>
                <w:sz w:val="20"/>
                <w:szCs w:val="20"/>
              </w:rPr>
              <w:t>3</w:t>
            </w:r>
            <w:r w:rsidR="0032321F">
              <w:rPr>
                <w:rFonts w:ascii="Arial" w:hAnsi="Arial" w:cs="Arial"/>
                <w:b/>
                <w:bCs/>
                <w:color w:val="000000"/>
                <w:sz w:val="20"/>
                <w:szCs w:val="20"/>
              </w:rPr>
              <w:t xml:space="preserve"> cf. </w:t>
            </w:r>
            <w:r w:rsidR="0032321F">
              <w:rPr>
                <w:rFonts w:ascii="Arial" w:hAnsi="Arial" w:cs="Arial"/>
                <w:color w:val="000000"/>
                <w:sz w:val="20"/>
                <w:szCs w:val="20"/>
              </w:rPr>
              <w:t xml:space="preserve">chapitre </w:t>
            </w:r>
            <w:hyperlink w:anchor="_Unicité_référence_Intervention" w:history="1">
              <w:r w:rsidR="0032321F">
                <w:rPr>
                  <w:rStyle w:val="Lienhypertexte"/>
                  <w:rFonts w:ascii="Arial" w:hAnsi="Arial" w:cs="Arial"/>
                  <w:sz w:val="20"/>
                  <w:szCs w:val="20"/>
                </w:rPr>
                <w:t>Unicité référence d'intervention</w:t>
              </w:r>
            </w:hyperlink>
          </w:p>
        </w:tc>
      </w:tr>
      <w:tr w:rsidR="001A6674" w:rsidRPr="00EB0D5B" w14:paraId="293DE91D" w14:textId="77777777" w:rsidTr="00225430">
        <w:trPr>
          <w:trHeight w:val="315"/>
        </w:trPr>
        <w:tc>
          <w:tcPr>
            <w:tcW w:w="1838" w:type="dxa"/>
            <w:shd w:val="clear" w:color="auto" w:fill="auto"/>
            <w:vAlign w:val="center"/>
            <w:hideMark/>
          </w:tcPr>
          <w:p w14:paraId="28DBA931"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PM</w:t>
            </w:r>
          </w:p>
        </w:tc>
        <w:tc>
          <w:tcPr>
            <w:tcW w:w="1559" w:type="dxa"/>
            <w:shd w:val="clear" w:color="auto" w:fill="auto"/>
            <w:vAlign w:val="center"/>
            <w:hideMark/>
          </w:tcPr>
          <w:p w14:paraId="7B522490" w14:textId="0555270D" w:rsidR="00432B01" w:rsidRDefault="00432B01" w:rsidP="00432B01">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CA0FCF">
              <w:rPr>
                <w:rFonts w:ascii="Arial" w:hAnsi="Arial" w:cs="Arial"/>
                <w:color w:val="000000"/>
                <w:sz w:val="20"/>
                <w:szCs w:val="20"/>
              </w:rPr>
              <w:t>[-][_]</w:t>
            </w:r>
          </w:p>
          <w:p w14:paraId="0DF69658" w14:textId="1951B46E" w:rsidR="000F0FB7" w:rsidRPr="00EB0D5B" w:rsidRDefault="00432B01" w:rsidP="00432B01">
            <w:pPr>
              <w:jc w:val="both"/>
              <w:rPr>
                <w:rFonts w:ascii="Arial" w:hAnsi="Arial" w:cs="Arial"/>
                <w:color w:val="000000"/>
                <w:sz w:val="20"/>
                <w:szCs w:val="20"/>
              </w:rPr>
            </w:pPr>
            <w:r>
              <w:rPr>
                <w:rFonts w:ascii="Arial" w:hAnsi="Arial" w:cs="Arial"/>
                <w:color w:val="000000"/>
                <w:sz w:val="20"/>
                <w:szCs w:val="20"/>
              </w:rPr>
              <w:t>taille 50</w:t>
            </w:r>
          </w:p>
        </w:tc>
        <w:tc>
          <w:tcPr>
            <w:tcW w:w="1701" w:type="dxa"/>
            <w:shd w:val="clear" w:color="auto" w:fill="auto"/>
            <w:vAlign w:val="center"/>
            <w:hideMark/>
          </w:tcPr>
          <w:p w14:paraId="47F263C4"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38EA4014"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0DA90BFF" w14:textId="77777777" w:rsidR="000F0FB7" w:rsidRPr="00EB0D5B" w:rsidRDefault="000F0FB7">
            <w:pPr>
              <w:jc w:val="both"/>
              <w:rPr>
                <w:rFonts w:ascii="Arial" w:hAnsi="Arial" w:cs="Arial"/>
                <w:color w:val="000000"/>
                <w:sz w:val="20"/>
                <w:szCs w:val="20"/>
              </w:rPr>
            </w:pPr>
            <w:r w:rsidRPr="00EB0D5B">
              <w:rPr>
                <w:rFonts w:ascii="Arial" w:hAnsi="Arial" w:cs="Arial"/>
                <w:color w:val="000000"/>
                <w:sz w:val="20"/>
                <w:szCs w:val="20"/>
              </w:rPr>
              <w:t>Référence réglementaire du PM (Ex : FI-XXXXX-XXXX)</w:t>
            </w:r>
          </w:p>
        </w:tc>
      </w:tr>
      <w:tr w:rsidR="00432B01" w:rsidRPr="00EB0D5B" w14:paraId="1DE18DCF" w14:textId="77777777" w:rsidTr="00372AD5">
        <w:trPr>
          <w:trHeight w:val="2487"/>
        </w:trPr>
        <w:tc>
          <w:tcPr>
            <w:tcW w:w="1838" w:type="dxa"/>
            <w:shd w:val="clear" w:color="auto" w:fill="auto"/>
            <w:vAlign w:val="center"/>
            <w:hideMark/>
          </w:tcPr>
          <w:p w14:paraId="0C2D7BF9" w14:textId="1B6EC0DD" w:rsidR="00432B01" w:rsidRPr="00090B2E" w:rsidRDefault="00460DCC" w:rsidP="00432B01">
            <w:pPr>
              <w:jc w:val="both"/>
              <w:rPr>
                <w:rFonts w:ascii="Arial" w:hAnsi="Arial" w:cs="Arial"/>
                <w:color w:val="000000"/>
                <w:sz w:val="20"/>
                <w:szCs w:val="20"/>
              </w:rPr>
            </w:pPr>
            <w:proofErr w:type="spellStart"/>
            <w:r w:rsidRPr="00090B2E">
              <w:rPr>
                <w:rFonts w:ascii="Arial" w:hAnsi="Arial" w:cs="Arial"/>
                <w:color w:val="000000"/>
                <w:sz w:val="20"/>
                <w:szCs w:val="20"/>
              </w:rPr>
              <w:t>Natu</w:t>
            </w:r>
            <w:r w:rsidR="00F96FE5">
              <w:rPr>
                <w:rFonts w:ascii="Arial" w:hAnsi="Arial" w:cs="Arial"/>
                <w:color w:val="000000"/>
                <w:sz w:val="20"/>
                <w:szCs w:val="20"/>
              </w:rPr>
              <w:t>re</w:t>
            </w:r>
            <w:r w:rsidRPr="00090B2E">
              <w:rPr>
                <w:rFonts w:ascii="Arial" w:hAnsi="Arial" w:cs="Arial"/>
                <w:color w:val="000000"/>
                <w:sz w:val="20"/>
                <w:szCs w:val="20"/>
              </w:rPr>
              <w:t>_PBO_</w:t>
            </w:r>
            <w:r w:rsidR="00432B01" w:rsidRPr="00090B2E">
              <w:rPr>
                <w:rFonts w:ascii="Arial" w:hAnsi="Arial" w:cs="Arial"/>
                <w:color w:val="000000"/>
                <w:sz w:val="20"/>
                <w:szCs w:val="20"/>
              </w:rPr>
              <w:t>PTO</w:t>
            </w:r>
            <w:proofErr w:type="spellEnd"/>
          </w:p>
        </w:tc>
        <w:tc>
          <w:tcPr>
            <w:tcW w:w="1559" w:type="dxa"/>
            <w:shd w:val="clear" w:color="auto" w:fill="auto"/>
            <w:vAlign w:val="center"/>
            <w:hideMark/>
          </w:tcPr>
          <w:p w14:paraId="13331C05" w14:textId="0162F84C" w:rsidR="00E917B5"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Tableau</w:t>
            </w:r>
          </w:p>
          <w:p w14:paraId="68100730" w14:textId="69BDBBB7" w:rsidR="00460DCC" w:rsidRPr="00090B2E" w:rsidRDefault="00460DCC" w:rsidP="00460DCC">
            <w:pPr>
              <w:jc w:val="both"/>
              <w:rPr>
                <w:rFonts w:ascii="Arial" w:hAnsi="Arial" w:cs="Arial"/>
                <w:color w:val="000000"/>
                <w:sz w:val="20"/>
                <w:szCs w:val="20"/>
              </w:rPr>
            </w:pPr>
          </w:p>
          <w:p w14:paraId="2ED73938" w14:textId="217C4225" w:rsidR="00460DCC"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{Nature=xx</w:t>
            </w:r>
          </w:p>
          <w:p w14:paraId="37024B33" w14:textId="7D3D7222" w:rsidR="00460DCC"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PBO=xx</w:t>
            </w:r>
          </w:p>
          <w:p w14:paraId="39508447" w14:textId="771AF57D" w:rsidR="00460DCC" w:rsidRPr="00090B2E" w:rsidRDefault="00460DCC" w:rsidP="00460DCC">
            <w:pPr>
              <w:jc w:val="both"/>
              <w:rPr>
                <w:rFonts w:ascii="Arial" w:hAnsi="Arial" w:cs="Arial"/>
                <w:color w:val="000000"/>
                <w:sz w:val="20"/>
                <w:szCs w:val="20"/>
              </w:rPr>
            </w:pPr>
            <w:r w:rsidRPr="00090B2E">
              <w:rPr>
                <w:rFonts w:ascii="Arial" w:hAnsi="Arial" w:cs="Arial"/>
                <w:color w:val="000000"/>
                <w:sz w:val="20"/>
                <w:szCs w:val="20"/>
              </w:rPr>
              <w:t>PTO=xx}</w:t>
            </w:r>
          </w:p>
          <w:p w14:paraId="6048A768" w14:textId="77EDE98A" w:rsidR="00460DCC" w:rsidRPr="007B42F5" w:rsidRDefault="00460DCC" w:rsidP="00460DCC">
            <w:pPr>
              <w:jc w:val="both"/>
              <w:rPr>
                <w:rFonts w:ascii="Arial" w:hAnsi="Arial" w:cs="Arial"/>
                <w:color w:val="000000"/>
                <w:sz w:val="20"/>
                <w:szCs w:val="20"/>
                <w:lang w:val="en-US"/>
              </w:rPr>
            </w:pPr>
            <w:r w:rsidRPr="007B42F5">
              <w:rPr>
                <w:rFonts w:ascii="Arial" w:hAnsi="Arial" w:cs="Arial"/>
                <w:color w:val="000000"/>
                <w:sz w:val="20"/>
                <w:szCs w:val="20"/>
                <w:lang w:val="en-US"/>
              </w:rPr>
              <w:t>{Nature=</w:t>
            </w:r>
            <w:proofErr w:type="spellStart"/>
            <w:r w:rsidRPr="007B42F5">
              <w:rPr>
                <w:rFonts w:ascii="Arial" w:hAnsi="Arial" w:cs="Arial"/>
                <w:color w:val="000000"/>
                <w:sz w:val="20"/>
                <w:szCs w:val="20"/>
                <w:lang w:val="en-US"/>
              </w:rPr>
              <w:t>yy</w:t>
            </w:r>
            <w:proofErr w:type="spellEnd"/>
          </w:p>
          <w:p w14:paraId="445BE919" w14:textId="1AACF1B3" w:rsidR="00460DCC" w:rsidRPr="007B42F5" w:rsidRDefault="00460DCC" w:rsidP="00460DCC">
            <w:pPr>
              <w:jc w:val="both"/>
              <w:rPr>
                <w:rFonts w:ascii="Arial" w:hAnsi="Arial" w:cs="Arial"/>
                <w:color w:val="000000"/>
                <w:sz w:val="20"/>
                <w:szCs w:val="20"/>
                <w:lang w:val="en-US"/>
              </w:rPr>
            </w:pPr>
            <w:r w:rsidRPr="007B42F5">
              <w:rPr>
                <w:rFonts w:ascii="Arial" w:hAnsi="Arial" w:cs="Arial"/>
                <w:color w:val="000000"/>
                <w:sz w:val="20"/>
                <w:szCs w:val="20"/>
                <w:lang w:val="en-US"/>
              </w:rPr>
              <w:t>PBO=</w:t>
            </w:r>
            <w:proofErr w:type="spellStart"/>
            <w:r w:rsidRPr="007B42F5">
              <w:rPr>
                <w:rFonts w:ascii="Arial" w:hAnsi="Arial" w:cs="Arial"/>
                <w:color w:val="000000"/>
                <w:sz w:val="20"/>
                <w:szCs w:val="20"/>
                <w:lang w:val="en-US"/>
              </w:rPr>
              <w:t>yy</w:t>
            </w:r>
            <w:proofErr w:type="spellEnd"/>
          </w:p>
          <w:p w14:paraId="75F61084" w14:textId="77777777" w:rsidR="00E917B5" w:rsidRPr="007B42F5" w:rsidRDefault="00E917B5" w:rsidP="00460DCC">
            <w:pPr>
              <w:jc w:val="both"/>
              <w:rPr>
                <w:rFonts w:ascii="Arial" w:hAnsi="Arial" w:cs="Arial"/>
                <w:color w:val="000000"/>
                <w:sz w:val="20"/>
                <w:szCs w:val="20"/>
                <w:lang w:val="en-US"/>
              </w:rPr>
            </w:pPr>
            <w:r w:rsidRPr="007B42F5">
              <w:rPr>
                <w:rFonts w:ascii="Arial" w:hAnsi="Arial" w:cs="Arial"/>
                <w:color w:val="000000"/>
                <w:sz w:val="20"/>
                <w:szCs w:val="20"/>
                <w:lang w:val="en-US"/>
              </w:rPr>
              <w:t>PTO=</w:t>
            </w:r>
            <w:proofErr w:type="spellStart"/>
            <w:r w:rsidRPr="007B42F5">
              <w:rPr>
                <w:rFonts w:ascii="Arial" w:hAnsi="Arial" w:cs="Arial"/>
                <w:color w:val="000000"/>
                <w:sz w:val="20"/>
                <w:szCs w:val="20"/>
                <w:lang w:val="en-US"/>
              </w:rPr>
              <w:t>yy</w:t>
            </w:r>
            <w:proofErr w:type="spellEnd"/>
            <w:r w:rsidRPr="007B42F5">
              <w:rPr>
                <w:rFonts w:ascii="Arial" w:hAnsi="Arial" w:cs="Arial"/>
                <w:color w:val="000000"/>
                <w:sz w:val="20"/>
                <w:szCs w:val="20"/>
                <w:lang w:val="en-US"/>
              </w:rPr>
              <w:t>}</w:t>
            </w:r>
          </w:p>
          <w:p w14:paraId="77C13179" w14:textId="3CEC3C2A" w:rsidR="00460DCC" w:rsidRPr="00090B2E" w:rsidRDefault="00E917B5" w:rsidP="00460DCC">
            <w:pPr>
              <w:jc w:val="both"/>
              <w:rPr>
                <w:rFonts w:ascii="Arial" w:hAnsi="Arial" w:cs="Arial"/>
                <w:color w:val="000000"/>
                <w:sz w:val="20"/>
                <w:szCs w:val="20"/>
              </w:rPr>
            </w:pPr>
            <w:r w:rsidRPr="008657CE">
              <w:rPr>
                <w:rFonts w:ascii="Arial" w:hAnsi="Arial" w:cs="Arial"/>
                <w:color w:val="000000"/>
                <w:sz w:val="20"/>
                <w:szCs w:val="20"/>
              </w:rPr>
              <w:t>{Nature …</w:t>
            </w:r>
          </w:p>
          <w:p w14:paraId="47F9C5D1" w14:textId="4CDC19E1" w:rsidR="00432B01" w:rsidRPr="00090B2E" w:rsidRDefault="00432B01" w:rsidP="00460DCC">
            <w:pPr>
              <w:jc w:val="both"/>
              <w:rPr>
                <w:rFonts w:ascii="Arial" w:hAnsi="Arial" w:cs="Arial"/>
                <w:color w:val="000000"/>
                <w:sz w:val="20"/>
                <w:szCs w:val="20"/>
              </w:rPr>
            </w:pPr>
          </w:p>
        </w:tc>
        <w:tc>
          <w:tcPr>
            <w:tcW w:w="1701" w:type="dxa"/>
            <w:shd w:val="clear" w:color="auto" w:fill="auto"/>
            <w:vAlign w:val="center"/>
            <w:hideMark/>
          </w:tcPr>
          <w:p w14:paraId="5426ABE8" w14:textId="36D162CE" w:rsidR="00432B01" w:rsidRPr="00EB0D5B" w:rsidRDefault="00B875F4" w:rsidP="00432B01">
            <w:pPr>
              <w:jc w:val="center"/>
              <w:rPr>
                <w:rFonts w:ascii="Arial" w:hAnsi="Arial" w:cs="Arial"/>
                <w:color w:val="000000"/>
                <w:sz w:val="20"/>
                <w:szCs w:val="20"/>
              </w:rPr>
            </w:pPr>
            <w:r>
              <w:rPr>
                <w:rFonts w:ascii="Arial" w:hAnsi="Arial" w:cs="Arial"/>
                <w:color w:val="000000"/>
                <w:sz w:val="20"/>
                <w:szCs w:val="20"/>
              </w:rPr>
              <w:t>OBLIGATOIRE</w:t>
            </w:r>
          </w:p>
        </w:tc>
        <w:tc>
          <w:tcPr>
            <w:tcW w:w="988" w:type="dxa"/>
            <w:shd w:val="clear" w:color="auto" w:fill="auto"/>
            <w:vAlign w:val="center"/>
            <w:hideMark/>
          </w:tcPr>
          <w:p w14:paraId="6A9DB9F9" w14:textId="737609A3" w:rsidR="00432B01" w:rsidRPr="00EB0D5B" w:rsidRDefault="00432B01" w:rsidP="00432B01">
            <w:pPr>
              <w:jc w:val="center"/>
              <w:rPr>
                <w:rFonts w:ascii="Arial" w:hAnsi="Arial" w:cs="Arial"/>
                <w:color w:val="000000"/>
                <w:sz w:val="20"/>
                <w:szCs w:val="20"/>
              </w:rPr>
            </w:pPr>
          </w:p>
        </w:tc>
        <w:tc>
          <w:tcPr>
            <w:tcW w:w="4110" w:type="dxa"/>
            <w:shd w:val="clear" w:color="auto" w:fill="auto"/>
            <w:vAlign w:val="center"/>
            <w:hideMark/>
          </w:tcPr>
          <w:p w14:paraId="2E363594" w14:textId="75B1B741" w:rsidR="00E917B5" w:rsidRPr="00911078" w:rsidRDefault="00E917B5" w:rsidP="00E917B5">
            <w:pPr>
              <w:jc w:val="both"/>
              <w:rPr>
                <w:rFonts w:ascii="Arial" w:hAnsi="Arial" w:cs="Arial"/>
                <w:color w:val="000000"/>
                <w:sz w:val="18"/>
                <w:szCs w:val="18"/>
              </w:rPr>
            </w:pPr>
            <w:r w:rsidRPr="00911078">
              <w:rPr>
                <w:rFonts w:ascii="Arial" w:hAnsi="Arial" w:cs="Arial"/>
                <w:b/>
                <w:bCs/>
                <w:color w:val="000000"/>
                <w:sz w:val="18"/>
                <w:szCs w:val="18"/>
              </w:rPr>
              <w:t>Nature</w:t>
            </w:r>
            <w:r w:rsidR="002306B1" w:rsidRPr="00911078">
              <w:rPr>
                <w:rFonts w:ascii="Arial" w:hAnsi="Arial" w:cs="Arial"/>
                <w:b/>
                <w:bCs/>
                <w:color w:val="000000"/>
                <w:sz w:val="18"/>
                <w:szCs w:val="18"/>
              </w:rPr>
              <w:t xml:space="preserve"> finale de l’intervention</w:t>
            </w:r>
            <w:r w:rsidR="009B0375" w:rsidRPr="00911078">
              <w:rPr>
                <w:rFonts w:ascii="Arial" w:hAnsi="Arial" w:cs="Arial"/>
                <w:b/>
                <w:bCs/>
                <w:color w:val="000000"/>
                <w:sz w:val="18"/>
                <w:szCs w:val="18"/>
              </w:rPr>
              <w:t>*</w:t>
            </w:r>
            <w:r w:rsidRPr="00911078">
              <w:rPr>
                <w:rFonts w:ascii="Arial" w:hAnsi="Arial" w:cs="Arial"/>
                <w:color w:val="000000"/>
                <w:sz w:val="18"/>
                <w:szCs w:val="18"/>
              </w:rPr>
              <w:t>, valeurs possibles :</w:t>
            </w:r>
          </w:p>
          <w:p w14:paraId="70B23AD1" w14:textId="731FB332" w:rsidR="00E917B5" w:rsidRPr="00911078" w:rsidRDefault="00E917B5" w:rsidP="00E917B5">
            <w:pPr>
              <w:jc w:val="both"/>
              <w:rPr>
                <w:rFonts w:ascii="Arial" w:hAnsi="Arial" w:cs="Arial"/>
                <w:color w:val="000000"/>
                <w:sz w:val="18"/>
                <w:szCs w:val="18"/>
              </w:rPr>
            </w:pPr>
            <w:r w:rsidRPr="00911078">
              <w:rPr>
                <w:rFonts w:ascii="Arial" w:hAnsi="Arial" w:cs="Arial"/>
                <w:color w:val="000000"/>
                <w:sz w:val="18"/>
                <w:szCs w:val="18"/>
              </w:rPr>
              <w:t>1=RACC</w:t>
            </w:r>
          </w:p>
          <w:p w14:paraId="00874BC8" w14:textId="222A68E5" w:rsidR="00E917B5" w:rsidRPr="00911078" w:rsidRDefault="00E917B5" w:rsidP="00E917B5">
            <w:pPr>
              <w:jc w:val="both"/>
              <w:rPr>
                <w:rFonts w:ascii="Arial" w:hAnsi="Arial" w:cs="Arial"/>
                <w:color w:val="000000"/>
                <w:sz w:val="18"/>
                <w:szCs w:val="18"/>
              </w:rPr>
            </w:pPr>
            <w:r w:rsidRPr="00911078">
              <w:rPr>
                <w:rFonts w:ascii="Arial" w:hAnsi="Arial" w:cs="Arial"/>
                <w:color w:val="000000"/>
                <w:sz w:val="18"/>
                <w:szCs w:val="18"/>
              </w:rPr>
              <w:t>2=</w:t>
            </w:r>
            <w:r w:rsidR="00F93219">
              <w:rPr>
                <w:rFonts w:ascii="Arial" w:hAnsi="Arial" w:cs="Arial"/>
                <w:color w:val="000000"/>
                <w:sz w:val="18"/>
                <w:szCs w:val="18"/>
              </w:rPr>
              <w:t>SAV</w:t>
            </w:r>
          </w:p>
          <w:p w14:paraId="6172E1D7" w14:textId="5006EA0A" w:rsidR="00E917B5" w:rsidRPr="00911078" w:rsidRDefault="00E917B5" w:rsidP="00E917B5">
            <w:pPr>
              <w:jc w:val="both"/>
              <w:rPr>
                <w:rFonts w:ascii="Arial" w:hAnsi="Arial" w:cs="Arial"/>
                <w:color w:val="000000"/>
                <w:sz w:val="18"/>
                <w:szCs w:val="18"/>
              </w:rPr>
            </w:pPr>
            <w:r w:rsidRPr="00911078">
              <w:rPr>
                <w:rFonts w:ascii="Arial" w:hAnsi="Arial" w:cs="Arial"/>
                <w:color w:val="000000"/>
                <w:sz w:val="18"/>
                <w:szCs w:val="18"/>
              </w:rPr>
              <w:t>3=</w:t>
            </w:r>
            <w:r w:rsidR="00F93219">
              <w:rPr>
                <w:rFonts w:ascii="Arial" w:hAnsi="Arial" w:cs="Arial"/>
                <w:color w:val="000000"/>
                <w:sz w:val="18"/>
                <w:szCs w:val="18"/>
              </w:rPr>
              <w:t>AUCUNE ACTION (exclusivement dans M3)</w:t>
            </w:r>
          </w:p>
          <w:p w14:paraId="6F3D80D7" w14:textId="55C576B6" w:rsidR="00E917B5" w:rsidRPr="00911078" w:rsidRDefault="00E917B5" w:rsidP="001761E4">
            <w:pPr>
              <w:jc w:val="both"/>
              <w:rPr>
                <w:rFonts w:ascii="Arial" w:hAnsi="Arial" w:cs="Arial"/>
                <w:color w:val="000000"/>
                <w:sz w:val="18"/>
                <w:szCs w:val="18"/>
              </w:rPr>
            </w:pPr>
            <w:r w:rsidRPr="00911078">
              <w:rPr>
                <w:rFonts w:ascii="Arial" w:hAnsi="Arial" w:cs="Arial"/>
                <w:color w:val="000000"/>
                <w:sz w:val="18"/>
                <w:szCs w:val="18"/>
              </w:rPr>
              <w:t>4=NON FOURNIE (</w:t>
            </w:r>
            <w:r w:rsidR="002306B1" w:rsidRPr="00911078">
              <w:rPr>
                <w:rFonts w:ascii="Arial" w:hAnsi="Arial" w:cs="Arial"/>
                <w:color w:val="000000"/>
                <w:sz w:val="18"/>
                <w:szCs w:val="18"/>
              </w:rPr>
              <w:t xml:space="preserve">valeur possible </w:t>
            </w:r>
            <w:r w:rsidRPr="00911078">
              <w:rPr>
                <w:rFonts w:ascii="Arial" w:hAnsi="Arial" w:cs="Arial"/>
                <w:color w:val="000000"/>
                <w:sz w:val="18"/>
                <w:szCs w:val="18"/>
              </w:rPr>
              <w:t>permet de rendre facultatif la fourniture de l’information)</w:t>
            </w:r>
          </w:p>
          <w:p w14:paraId="44ADD7EF" w14:textId="5A7A7890" w:rsidR="00432B01" w:rsidRPr="00911078" w:rsidRDefault="00432B01" w:rsidP="00432B01">
            <w:pPr>
              <w:jc w:val="both"/>
              <w:rPr>
                <w:rFonts w:ascii="Arial" w:hAnsi="Arial" w:cs="Arial"/>
                <w:color w:val="000000"/>
                <w:sz w:val="18"/>
                <w:szCs w:val="18"/>
              </w:rPr>
            </w:pPr>
            <w:r w:rsidRPr="00911078">
              <w:rPr>
                <w:rFonts w:ascii="Arial" w:hAnsi="Arial" w:cs="Arial"/>
                <w:b/>
                <w:bCs/>
                <w:color w:val="000000"/>
                <w:sz w:val="18"/>
                <w:szCs w:val="18"/>
              </w:rPr>
              <w:t xml:space="preserve">Référence </w:t>
            </w:r>
            <w:r w:rsidR="00460DCC" w:rsidRPr="00911078">
              <w:rPr>
                <w:rFonts w:ascii="Arial" w:hAnsi="Arial" w:cs="Arial"/>
                <w:b/>
                <w:bCs/>
                <w:color w:val="000000"/>
                <w:sz w:val="18"/>
                <w:szCs w:val="18"/>
              </w:rPr>
              <w:t>PTO</w:t>
            </w:r>
            <w:r w:rsidR="00460DCC" w:rsidRPr="00911078">
              <w:rPr>
                <w:rFonts w:ascii="Arial" w:hAnsi="Arial" w:cs="Arial"/>
                <w:color w:val="000000"/>
                <w:sz w:val="18"/>
                <w:szCs w:val="18"/>
              </w:rPr>
              <w:t xml:space="preserve"> </w:t>
            </w:r>
            <w:r w:rsidRPr="00911078">
              <w:rPr>
                <w:rFonts w:ascii="Arial" w:hAnsi="Arial" w:cs="Arial"/>
                <w:color w:val="000000"/>
                <w:sz w:val="18"/>
                <w:szCs w:val="18"/>
              </w:rPr>
              <w:t>(Ex : FI-YYYY-YYYY)</w:t>
            </w:r>
          </w:p>
          <w:p w14:paraId="124EFF66" w14:textId="688D3FA7" w:rsidR="00432B01" w:rsidRPr="00911078" w:rsidRDefault="00090B2E" w:rsidP="008657CE">
            <w:pPr>
              <w:pStyle w:val="Paragraphedeliste"/>
              <w:numPr>
                <w:ilvl w:val="0"/>
                <w:numId w:val="39"/>
              </w:numPr>
              <w:jc w:val="both"/>
              <w:rPr>
                <w:rFonts w:ascii="Arial" w:hAnsi="Arial"/>
                <w:color w:val="000000"/>
                <w:sz w:val="18"/>
                <w:szCs w:val="18"/>
              </w:rPr>
            </w:pPr>
            <w:r w:rsidRPr="00911078">
              <w:rPr>
                <w:rFonts w:ascii="Arial" w:hAnsi="Arial"/>
                <w:color w:val="000000"/>
                <w:sz w:val="18"/>
                <w:szCs w:val="18"/>
              </w:rPr>
              <w:t>Si disponible</w:t>
            </w:r>
          </w:p>
          <w:p w14:paraId="7A48EB08" w14:textId="77777777" w:rsidR="00C12C74" w:rsidRPr="00911078" w:rsidRDefault="00E917B5" w:rsidP="00C12C74">
            <w:pPr>
              <w:jc w:val="both"/>
              <w:rPr>
                <w:rFonts w:ascii="Arial" w:hAnsi="Arial" w:cs="Arial"/>
                <w:color w:val="000000"/>
                <w:sz w:val="18"/>
                <w:szCs w:val="18"/>
              </w:rPr>
            </w:pPr>
            <w:r w:rsidRPr="00911078">
              <w:rPr>
                <w:rFonts w:ascii="Arial" w:hAnsi="Arial" w:cs="Arial"/>
                <w:b/>
                <w:bCs/>
                <w:color w:val="000000"/>
                <w:sz w:val="18"/>
                <w:szCs w:val="18"/>
              </w:rPr>
              <w:t>Référence PBO</w:t>
            </w:r>
            <w:r w:rsidRPr="00911078">
              <w:rPr>
                <w:rFonts w:ascii="Arial" w:hAnsi="Arial" w:cs="Arial"/>
                <w:color w:val="000000"/>
                <w:sz w:val="18"/>
                <w:szCs w:val="18"/>
              </w:rPr>
              <w:t xml:space="preserve"> (Ex = </w:t>
            </w:r>
            <w:proofErr w:type="spellStart"/>
            <w:r w:rsidRPr="00911078">
              <w:rPr>
                <w:rFonts w:ascii="Arial" w:hAnsi="Arial" w:cs="Arial"/>
                <w:color w:val="000000"/>
                <w:sz w:val="18"/>
                <w:szCs w:val="18"/>
              </w:rPr>
              <w:t>PTxxxxxxx</w:t>
            </w:r>
            <w:proofErr w:type="spellEnd"/>
            <w:r w:rsidRPr="00911078">
              <w:rPr>
                <w:rFonts w:ascii="Arial" w:hAnsi="Arial" w:cs="Arial"/>
                <w:color w:val="000000"/>
                <w:sz w:val="18"/>
                <w:szCs w:val="18"/>
              </w:rPr>
              <w:t>)</w:t>
            </w:r>
          </w:p>
          <w:p w14:paraId="3FF4655E" w14:textId="2C71F1D1" w:rsidR="00E917B5" w:rsidRPr="008657CE" w:rsidRDefault="00090B2E" w:rsidP="008657CE">
            <w:pPr>
              <w:pStyle w:val="Paragraphedeliste"/>
              <w:numPr>
                <w:ilvl w:val="0"/>
                <w:numId w:val="39"/>
              </w:numPr>
              <w:jc w:val="both"/>
              <w:rPr>
                <w:rFonts w:ascii="Arial" w:hAnsi="Arial"/>
                <w:color w:val="000000"/>
              </w:rPr>
            </w:pPr>
            <w:r w:rsidRPr="00911078">
              <w:rPr>
                <w:rFonts w:ascii="Arial" w:hAnsi="Arial"/>
                <w:color w:val="000000"/>
                <w:sz w:val="18"/>
                <w:szCs w:val="18"/>
              </w:rPr>
              <w:t>Si disponible</w:t>
            </w:r>
          </w:p>
        </w:tc>
      </w:tr>
      <w:tr w:rsidR="001A6674" w:rsidRPr="00EB0D5B" w14:paraId="4EA413DF" w14:textId="77777777" w:rsidTr="00225430">
        <w:trPr>
          <w:trHeight w:val="525"/>
        </w:trPr>
        <w:tc>
          <w:tcPr>
            <w:tcW w:w="1838" w:type="dxa"/>
            <w:shd w:val="clear" w:color="auto" w:fill="auto"/>
            <w:vAlign w:val="center"/>
            <w:hideMark/>
          </w:tcPr>
          <w:p w14:paraId="6B5A621F" w14:textId="0305DCC0" w:rsidR="000F0FB7" w:rsidRPr="00EB0D5B" w:rsidRDefault="00432B01">
            <w:pPr>
              <w:jc w:val="both"/>
              <w:rPr>
                <w:rFonts w:ascii="Arial" w:hAnsi="Arial" w:cs="Arial"/>
                <w:color w:val="000000"/>
                <w:sz w:val="20"/>
                <w:szCs w:val="20"/>
              </w:rPr>
            </w:pPr>
            <w:proofErr w:type="spellStart"/>
            <w:r>
              <w:rPr>
                <w:rFonts w:ascii="Arial" w:hAnsi="Arial" w:cs="Arial"/>
                <w:color w:val="000000"/>
                <w:sz w:val="20"/>
                <w:szCs w:val="20"/>
              </w:rPr>
              <w:t>D</w:t>
            </w:r>
            <w:r w:rsidR="001E5F20">
              <w:rPr>
                <w:rFonts w:ascii="Arial" w:hAnsi="Arial" w:cs="Arial"/>
                <w:color w:val="000000"/>
                <w:sz w:val="20"/>
                <w:szCs w:val="20"/>
              </w:rPr>
              <w:t>e</w:t>
            </w:r>
            <w:r>
              <w:rPr>
                <w:rFonts w:ascii="Arial" w:hAnsi="Arial" w:cs="Arial"/>
                <w:color w:val="000000"/>
                <w:sz w:val="20"/>
                <w:szCs w:val="20"/>
              </w:rPr>
              <w:t>but_Inter</w:t>
            </w:r>
            <w:proofErr w:type="spellEnd"/>
          </w:p>
        </w:tc>
        <w:tc>
          <w:tcPr>
            <w:tcW w:w="1559" w:type="dxa"/>
            <w:shd w:val="clear" w:color="auto" w:fill="auto"/>
            <w:vAlign w:val="center"/>
            <w:hideMark/>
          </w:tcPr>
          <w:p w14:paraId="18CA4DA8" w14:textId="77777777" w:rsidR="000F0FB7" w:rsidRDefault="000F0FB7">
            <w:pPr>
              <w:jc w:val="both"/>
              <w:rPr>
                <w:rFonts w:ascii="Arial" w:hAnsi="Arial" w:cs="Arial"/>
                <w:color w:val="000000"/>
                <w:sz w:val="12"/>
                <w:szCs w:val="12"/>
              </w:rPr>
            </w:pPr>
            <w:r w:rsidRPr="00F96FE5">
              <w:rPr>
                <w:rFonts w:ascii="Arial" w:hAnsi="Arial" w:cs="Arial"/>
                <w:color w:val="000000"/>
                <w:sz w:val="12"/>
                <w:szCs w:val="12"/>
              </w:rPr>
              <w:t xml:space="preserve">AAAAMMDD </w:t>
            </w:r>
            <w:proofErr w:type="gramStart"/>
            <w:r w:rsidRPr="00F96FE5">
              <w:rPr>
                <w:rFonts w:ascii="Arial" w:hAnsi="Arial" w:cs="Arial"/>
                <w:color w:val="000000"/>
                <w:sz w:val="12"/>
                <w:szCs w:val="12"/>
              </w:rPr>
              <w:t>HH:</w:t>
            </w:r>
            <w:proofErr w:type="gramEnd"/>
            <w:r w:rsidRPr="00F96FE5">
              <w:rPr>
                <w:rFonts w:ascii="Arial" w:hAnsi="Arial" w:cs="Arial"/>
                <w:color w:val="000000"/>
                <w:sz w:val="12"/>
                <w:szCs w:val="12"/>
              </w:rPr>
              <w:t>MM</w:t>
            </w:r>
            <w:r w:rsidR="00EB2F36" w:rsidRPr="001761E4">
              <w:rPr>
                <w:rFonts w:ascii="Arial" w:hAnsi="Arial" w:cs="Arial"/>
                <w:color w:val="000000"/>
                <w:sz w:val="12"/>
                <w:szCs w:val="12"/>
              </w:rPr>
              <w:t>:SS</w:t>
            </w:r>
          </w:p>
          <w:p w14:paraId="0573385A" w14:textId="0E8ABA9B" w:rsidR="00474A22" w:rsidRPr="001761E4" w:rsidRDefault="00474A22">
            <w:pPr>
              <w:jc w:val="both"/>
              <w:rPr>
                <w:rFonts w:ascii="Arial" w:hAnsi="Arial" w:cs="Arial"/>
                <w:color w:val="000000"/>
                <w:sz w:val="12"/>
                <w:szCs w:val="12"/>
              </w:rPr>
            </w:pPr>
            <w:r>
              <w:rPr>
                <w:rFonts w:ascii="Arial" w:hAnsi="Arial" w:cs="Arial"/>
                <w:color w:val="000000"/>
                <w:sz w:val="12"/>
                <w:szCs w:val="12"/>
              </w:rPr>
              <w:t xml:space="preserve">Format ISO </w:t>
            </w:r>
            <w:r w:rsidR="008963EC">
              <w:rPr>
                <w:rFonts w:ascii="Arial" w:hAnsi="Arial" w:cs="Arial"/>
                <w:color w:val="000000"/>
                <w:sz w:val="12"/>
                <w:szCs w:val="12"/>
              </w:rPr>
              <w:t>8601</w:t>
            </w:r>
          </w:p>
        </w:tc>
        <w:tc>
          <w:tcPr>
            <w:tcW w:w="1701" w:type="dxa"/>
            <w:shd w:val="clear" w:color="auto" w:fill="auto"/>
            <w:vAlign w:val="center"/>
            <w:hideMark/>
          </w:tcPr>
          <w:p w14:paraId="30457631"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OBLIGATOIRE</w:t>
            </w:r>
          </w:p>
        </w:tc>
        <w:tc>
          <w:tcPr>
            <w:tcW w:w="988" w:type="dxa"/>
            <w:shd w:val="clear" w:color="auto" w:fill="auto"/>
            <w:vAlign w:val="center"/>
            <w:hideMark/>
          </w:tcPr>
          <w:p w14:paraId="73D3F0B1" w14:textId="77777777"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p>
        </w:tc>
        <w:tc>
          <w:tcPr>
            <w:tcW w:w="4110" w:type="dxa"/>
            <w:shd w:val="clear" w:color="auto" w:fill="auto"/>
            <w:vAlign w:val="center"/>
            <w:hideMark/>
          </w:tcPr>
          <w:p w14:paraId="24C5ADAA" w14:textId="1EA64B9C" w:rsidR="000F0FB7" w:rsidRPr="00EB0D5B" w:rsidRDefault="00DD505B">
            <w:pPr>
              <w:jc w:val="both"/>
              <w:rPr>
                <w:rFonts w:ascii="Arial" w:hAnsi="Arial" w:cs="Arial"/>
                <w:color w:val="000000"/>
                <w:sz w:val="20"/>
                <w:szCs w:val="20"/>
              </w:rPr>
            </w:pPr>
            <w:r w:rsidRPr="00EB0D5B">
              <w:rPr>
                <w:rFonts w:ascii="Arial" w:hAnsi="Arial" w:cs="Arial"/>
                <w:color w:val="000000"/>
                <w:sz w:val="20"/>
                <w:szCs w:val="20"/>
              </w:rPr>
              <w:t>Date/heure de début réel d’intervention</w:t>
            </w:r>
          </w:p>
        </w:tc>
      </w:tr>
      <w:tr w:rsidR="001A6674" w:rsidRPr="00EB0D5B" w14:paraId="38800291" w14:textId="77777777" w:rsidTr="00225430">
        <w:trPr>
          <w:trHeight w:val="510"/>
        </w:trPr>
        <w:tc>
          <w:tcPr>
            <w:tcW w:w="1838" w:type="dxa"/>
            <w:shd w:val="clear" w:color="auto" w:fill="auto"/>
            <w:vAlign w:val="center"/>
            <w:hideMark/>
          </w:tcPr>
          <w:p w14:paraId="5B4D20D2" w14:textId="34E1EAFA" w:rsidR="000F0FB7" w:rsidRPr="00EB0D5B" w:rsidRDefault="00432B01">
            <w:pPr>
              <w:jc w:val="both"/>
              <w:rPr>
                <w:rFonts w:ascii="Arial" w:hAnsi="Arial" w:cs="Arial"/>
                <w:color w:val="000000"/>
                <w:sz w:val="20"/>
                <w:szCs w:val="20"/>
              </w:rPr>
            </w:pPr>
            <w:r>
              <w:rPr>
                <w:rFonts w:ascii="Arial" w:hAnsi="Arial" w:cs="Arial"/>
                <w:color w:val="000000"/>
                <w:sz w:val="20"/>
                <w:szCs w:val="20"/>
              </w:rPr>
              <w:t>Fin_Inter</w:t>
            </w:r>
          </w:p>
        </w:tc>
        <w:tc>
          <w:tcPr>
            <w:tcW w:w="1559" w:type="dxa"/>
            <w:shd w:val="clear" w:color="auto" w:fill="auto"/>
            <w:vAlign w:val="center"/>
            <w:hideMark/>
          </w:tcPr>
          <w:p w14:paraId="6FE460D6" w14:textId="77777777" w:rsidR="000F0FB7" w:rsidRDefault="000F0FB7">
            <w:pPr>
              <w:jc w:val="both"/>
              <w:rPr>
                <w:rFonts w:ascii="Arial" w:hAnsi="Arial" w:cs="Arial"/>
                <w:color w:val="000000"/>
                <w:sz w:val="12"/>
                <w:szCs w:val="12"/>
              </w:rPr>
            </w:pPr>
            <w:r w:rsidRPr="001761E4">
              <w:rPr>
                <w:rFonts w:ascii="Arial" w:hAnsi="Arial" w:cs="Arial"/>
                <w:color w:val="000000"/>
                <w:sz w:val="12"/>
                <w:szCs w:val="12"/>
              </w:rPr>
              <w:t xml:space="preserve">AAAAMMDD </w:t>
            </w:r>
            <w:proofErr w:type="gramStart"/>
            <w:r w:rsidRPr="001761E4">
              <w:rPr>
                <w:rFonts w:ascii="Arial" w:hAnsi="Arial" w:cs="Arial"/>
                <w:color w:val="000000"/>
                <w:sz w:val="12"/>
                <w:szCs w:val="12"/>
              </w:rPr>
              <w:t>HH:</w:t>
            </w:r>
            <w:proofErr w:type="gramEnd"/>
            <w:r w:rsidRPr="001761E4">
              <w:rPr>
                <w:rFonts w:ascii="Arial" w:hAnsi="Arial" w:cs="Arial"/>
                <w:color w:val="000000"/>
                <w:sz w:val="12"/>
                <w:szCs w:val="12"/>
              </w:rPr>
              <w:t>MM</w:t>
            </w:r>
            <w:r w:rsidR="00EB2F36" w:rsidRPr="001761E4">
              <w:rPr>
                <w:rFonts w:ascii="Arial" w:hAnsi="Arial" w:cs="Arial"/>
                <w:color w:val="000000"/>
                <w:sz w:val="12"/>
                <w:szCs w:val="12"/>
              </w:rPr>
              <w:t>:SS</w:t>
            </w:r>
          </w:p>
          <w:p w14:paraId="38F10430" w14:textId="2763DF5D" w:rsidR="008963EC" w:rsidRPr="001761E4" w:rsidRDefault="008963EC">
            <w:pPr>
              <w:jc w:val="both"/>
              <w:rPr>
                <w:rFonts w:ascii="Arial" w:hAnsi="Arial" w:cs="Arial"/>
                <w:color w:val="000000"/>
                <w:sz w:val="12"/>
                <w:szCs w:val="12"/>
              </w:rPr>
            </w:pPr>
            <w:r>
              <w:rPr>
                <w:rFonts w:ascii="Arial" w:hAnsi="Arial" w:cs="Arial"/>
                <w:color w:val="000000"/>
                <w:sz w:val="12"/>
                <w:szCs w:val="12"/>
              </w:rPr>
              <w:t>Format ISO 8601</w:t>
            </w:r>
          </w:p>
        </w:tc>
        <w:tc>
          <w:tcPr>
            <w:tcW w:w="1701" w:type="dxa"/>
            <w:shd w:val="clear" w:color="auto" w:fill="auto"/>
            <w:vAlign w:val="center"/>
            <w:hideMark/>
          </w:tcPr>
          <w:p w14:paraId="113A6E7F" w14:textId="05190A76" w:rsidR="000F0FB7" w:rsidRPr="00EB0D5B" w:rsidRDefault="003D34CF">
            <w:pPr>
              <w:jc w:val="center"/>
              <w:rPr>
                <w:rFonts w:ascii="Arial" w:hAnsi="Arial" w:cs="Arial"/>
                <w:color w:val="000000"/>
                <w:sz w:val="20"/>
                <w:szCs w:val="20"/>
              </w:rPr>
            </w:pPr>
            <w:r>
              <w:rPr>
                <w:rFonts w:ascii="Arial" w:hAnsi="Arial" w:cs="Arial"/>
                <w:color w:val="000000"/>
                <w:sz w:val="20"/>
                <w:szCs w:val="20"/>
              </w:rPr>
              <w:t>CONDITIONNEL</w:t>
            </w:r>
          </w:p>
        </w:tc>
        <w:tc>
          <w:tcPr>
            <w:tcW w:w="988" w:type="dxa"/>
            <w:shd w:val="clear" w:color="auto" w:fill="auto"/>
            <w:vAlign w:val="center"/>
            <w:hideMark/>
          </w:tcPr>
          <w:p w14:paraId="09ADB570" w14:textId="1F9FACF4" w:rsidR="000F0FB7" w:rsidRPr="00EB0D5B" w:rsidRDefault="000F0FB7">
            <w:pPr>
              <w:jc w:val="center"/>
              <w:rPr>
                <w:rFonts w:ascii="Arial" w:hAnsi="Arial" w:cs="Arial"/>
                <w:color w:val="000000"/>
                <w:sz w:val="20"/>
                <w:szCs w:val="20"/>
              </w:rPr>
            </w:pPr>
            <w:r w:rsidRPr="00EB0D5B">
              <w:rPr>
                <w:rFonts w:ascii="Arial" w:hAnsi="Arial" w:cs="Arial"/>
                <w:color w:val="000000"/>
                <w:sz w:val="20"/>
                <w:szCs w:val="20"/>
              </w:rPr>
              <w:t> </w:t>
            </w:r>
            <w:r w:rsidR="003361AB">
              <w:rPr>
                <w:rFonts w:ascii="Arial" w:hAnsi="Arial" w:cs="Arial"/>
                <w:color w:val="000000"/>
                <w:sz w:val="20"/>
                <w:szCs w:val="20"/>
              </w:rPr>
              <w:t>M3</w:t>
            </w:r>
          </w:p>
        </w:tc>
        <w:tc>
          <w:tcPr>
            <w:tcW w:w="4110" w:type="dxa"/>
            <w:shd w:val="clear" w:color="auto" w:fill="auto"/>
            <w:vAlign w:val="center"/>
          </w:tcPr>
          <w:p w14:paraId="2B1C60A4" w14:textId="0E9105DE" w:rsidR="00A805B5" w:rsidRDefault="009D1F2C" w:rsidP="009D1F2C">
            <w:pPr>
              <w:jc w:val="both"/>
              <w:rPr>
                <w:rFonts w:ascii="Arial" w:hAnsi="Arial" w:cs="Arial"/>
                <w:color w:val="000000"/>
                <w:sz w:val="20"/>
                <w:szCs w:val="20"/>
              </w:rPr>
            </w:pPr>
            <w:r>
              <w:rPr>
                <w:rFonts w:ascii="Arial" w:hAnsi="Arial" w:cs="Arial"/>
                <w:color w:val="000000"/>
                <w:sz w:val="20"/>
                <w:szCs w:val="20"/>
              </w:rPr>
              <w:t>Si M1 : NULL ou champ non envoyé</w:t>
            </w:r>
          </w:p>
          <w:p w14:paraId="68163F1C" w14:textId="1649381D" w:rsidR="00DD505B" w:rsidRPr="00EB0D5B" w:rsidRDefault="009D1F2C" w:rsidP="0031639C">
            <w:pPr>
              <w:jc w:val="both"/>
              <w:rPr>
                <w:rFonts w:ascii="Arial" w:hAnsi="Arial" w:cs="Arial"/>
                <w:color w:val="000000"/>
                <w:sz w:val="20"/>
                <w:szCs w:val="20"/>
              </w:rPr>
            </w:pPr>
            <w:r>
              <w:rPr>
                <w:rFonts w:ascii="Arial" w:hAnsi="Arial" w:cs="Arial"/>
                <w:color w:val="000000"/>
                <w:sz w:val="20"/>
                <w:szCs w:val="20"/>
              </w:rPr>
              <w:t xml:space="preserve">Si M3 : </w:t>
            </w:r>
            <w:r w:rsidR="00DD505B" w:rsidRPr="00EB0D5B">
              <w:rPr>
                <w:rFonts w:ascii="Arial" w:hAnsi="Arial" w:cs="Arial"/>
                <w:color w:val="000000"/>
                <w:sz w:val="20"/>
                <w:szCs w:val="20"/>
              </w:rPr>
              <w:t xml:space="preserve">Date/heure de </w:t>
            </w:r>
            <w:r w:rsidR="00DD505B">
              <w:rPr>
                <w:rFonts w:ascii="Arial" w:hAnsi="Arial" w:cs="Arial"/>
                <w:color w:val="000000"/>
                <w:sz w:val="20"/>
                <w:szCs w:val="20"/>
              </w:rPr>
              <w:t xml:space="preserve">fin </w:t>
            </w:r>
            <w:r w:rsidR="00DD505B" w:rsidRPr="00EB0D5B">
              <w:rPr>
                <w:rFonts w:ascii="Arial" w:hAnsi="Arial" w:cs="Arial"/>
                <w:color w:val="000000"/>
                <w:sz w:val="20"/>
                <w:szCs w:val="20"/>
              </w:rPr>
              <w:t>réel d’intervention</w:t>
            </w:r>
            <w:r w:rsidR="00DD505B">
              <w:rPr>
                <w:rFonts w:ascii="Arial" w:hAnsi="Arial" w:cs="Arial"/>
                <w:color w:val="000000"/>
                <w:sz w:val="20"/>
                <w:szCs w:val="20"/>
              </w:rPr>
              <w:t xml:space="preserve"> si </w:t>
            </w:r>
            <w:r w:rsidR="00144878">
              <w:rPr>
                <w:rFonts w:ascii="Arial" w:hAnsi="Arial" w:cs="Arial"/>
                <w:color w:val="000000"/>
                <w:sz w:val="20"/>
                <w:szCs w:val="20"/>
              </w:rPr>
              <w:t>M</w:t>
            </w:r>
            <w:r w:rsidR="003213D8">
              <w:rPr>
                <w:rFonts w:ascii="Arial" w:hAnsi="Arial" w:cs="Arial"/>
                <w:color w:val="000000"/>
                <w:sz w:val="20"/>
                <w:szCs w:val="20"/>
              </w:rPr>
              <w:t>3</w:t>
            </w:r>
          </w:p>
        </w:tc>
      </w:tr>
    </w:tbl>
    <w:p w14:paraId="1E9F1AC4" w14:textId="77777777" w:rsidR="006C46CB" w:rsidRPr="00EB0D5B" w:rsidRDefault="006C46CB" w:rsidP="006C46CB">
      <w:pPr>
        <w:rPr>
          <w:rFonts w:ascii="Arial" w:hAnsi="Arial" w:cs="Arial"/>
          <w:color w:val="000000"/>
          <w:sz w:val="20"/>
          <w:szCs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6"/>
        <w:gridCol w:w="1597"/>
        <w:gridCol w:w="1675"/>
        <w:gridCol w:w="2413"/>
        <w:gridCol w:w="2505"/>
      </w:tblGrid>
      <w:tr w:rsidR="00F07BB3" w:rsidRPr="00EB0D5B" w14:paraId="0AD1C495" w14:textId="77777777" w:rsidTr="004414D6">
        <w:trPr>
          <w:trHeight w:val="315"/>
        </w:trPr>
        <w:tc>
          <w:tcPr>
            <w:tcW w:w="10196" w:type="dxa"/>
            <w:gridSpan w:val="5"/>
            <w:shd w:val="clear" w:color="000000" w:fill="D9D9D9"/>
            <w:vAlign w:val="center"/>
          </w:tcPr>
          <w:p w14:paraId="301AAFA9" w14:textId="21552942" w:rsidR="00F07BB3" w:rsidRPr="001F02AC" w:rsidRDefault="004115C7" w:rsidP="00536F3E">
            <w:pPr>
              <w:jc w:val="center"/>
              <w:rPr>
                <w:rFonts w:ascii="Arial" w:hAnsi="Arial" w:cs="Arial"/>
                <w:b/>
                <w:bCs/>
                <w:sz w:val="20"/>
                <w:szCs w:val="20"/>
              </w:rPr>
            </w:pPr>
            <w:r>
              <w:rPr>
                <w:rFonts w:ascii="Arial" w:hAnsi="Arial" w:cs="Arial"/>
                <w:b/>
                <w:bCs/>
              </w:rPr>
              <w:t>Réponse</w:t>
            </w:r>
            <w:r w:rsidR="00FE35CD" w:rsidRPr="001F02AC">
              <w:rPr>
                <w:rFonts w:ascii="Arial" w:hAnsi="Arial" w:cs="Arial"/>
                <w:b/>
                <w:bCs/>
              </w:rPr>
              <w:t xml:space="preserve"> </w:t>
            </w:r>
            <w:r w:rsidR="00BF3DAE">
              <w:rPr>
                <w:rFonts w:ascii="Arial" w:hAnsi="Arial" w:cs="Arial"/>
                <w:b/>
                <w:bCs/>
              </w:rPr>
              <w:t xml:space="preserve">R </w:t>
            </w:r>
            <w:r w:rsidR="00FE35CD" w:rsidRPr="001F02AC">
              <w:rPr>
                <w:rFonts w:ascii="Arial" w:hAnsi="Arial" w:cs="Arial"/>
                <w:b/>
                <w:bCs/>
              </w:rPr>
              <w:t>M1</w:t>
            </w:r>
            <w:r w:rsidR="001D3DDB">
              <w:rPr>
                <w:rFonts w:ascii="Arial" w:hAnsi="Arial" w:cs="Arial"/>
                <w:b/>
                <w:bCs/>
              </w:rPr>
              <w:t xml:space="preserve"> ou </w:t>
            </w:r>
            <w:r w:rsidR="00BF3DAE">
              <w:rPr>
                <w:rFonts w:ascii="Arial" w:hAnsi="Arial" w:cs="Arial"/>
                <w:b/>
                <w:bCs/>
              </w:rPr>
              <w:t xml:space="preserve">R </w:t>
            </w:r>
            <w:r w:rsidR="001D3DDB">
              <w:rPr>
                <w:rFonts w:ascii="Arial" w:hAnsi="Arial" w:cs="Arial"/>
                <w:b/>
                <w:bCs/>
              </w:rPr>
              <w:t>M</w:t>
            </w:r>
            <w:r w:rsidR="003213D8">
              <w:rPr>
                <w:rFonts w:ascii="Arial" w:hAnsi="Arial" w:cs="Arial"/>
                <w:b/>
                <w:bCs/>
              </w:rPr>
              <w:t>3</w:t>
            </w:r>
          </w:p>
        </w:tc>
      </w:tr>
      <w:tr w:rsidR="009100FC" w:rsidRPr="00EB0D5B" w14:paraId="658C23F5" w14:textId="77777777" w:rsidTr="004414D6">
        <w:trPr>
          <w:trHeight w:val="315"/>
        </w:trPr>
        <w:tc>
          <w:tcPr>
            <w:tcW w:w="10196" w:type="dxa"/>
            <w:gridSpan w:val="5"/>
            <w:shd w:val="clear" w:color="auto" w:fill="FFFFFF" w:themeFill="background1"/>
            <w:vAlign w:val="center"/>
          </w:tcPr>
          <w:p w14:paraId="31820F27" w14:textId="0668648A" w:rsidR="009100FC" w:rsidRPr="001F02AC" w:rsidRDefault="009100FC" w:rsidP="001F02AC">
            <w:pPr>
              <w:jc w:val="center"/>
              <w:rPr>
                <w:rFonts w:ascii="Arial" w:hAnsi="Arial" w:cs="Arial"/>
                <w:color w:val="000000"/>
                <w:sz w:val="20"/>
                <w:szCs w:val="20"/>
              </w:rPr>
            </w:pPr>
            <w:r>
              <w:rPr>
                <w:rFonts w:ascii="Arial" w:hAnsi="Arial" w:cs="Arial"/>
                <w:sz w:val="20"/>
                <w:szCs w:val="20"/>
              </w:rPr>
              <w:t>Condition d’envoi du message</w:t>
            </w:r>
            <w:r w:rsidR="00B43BE6">
              <w:rPr>
                <w:rFonts w:ascii="Arial" w:hAnsi="Arial" w:cs="Arial"/>
                <w:sz w:val="20"/>
                <w:szCs w:val="20"/>
              </w:rPr>
              <w:t> :</w:t>
            </w:r>
            <w:r>
              <w:rPr>
                <w:rFonts w:ascii="Arial" w:hAnsi="Arial" w:cs="Arial"/>
                <w:sz w:val="20"/>
                <w:szCs w:val="20"/>
              </w:rPr>
              <w:t xml:space="preserve"> </w:t>
            </w:r>
            <w:r w:rsidR="00881C22">
              <w:rPr>
                <w:rFonts w:ascii="Arial" w:hAnsi="Arial" w:cs="Arial"/>
                <w:sz w:val="20"/>
                <w:szCs w:val="20"/>
              </w:rPr>
              <w:t>réception de M1 ou M</w:t>
            </w:r>
            <w:r w:rsidR="003213D8">
              <w:rPr>
                <w:rFonts w:ascii="Arial" w:hAnsi="Arial" w:cs="Arial"/>
                <w:sz w:val="20"/>
                <w:szCs w:val="20"/>
              </w:rPr>
              <w:t>3</w:t>
            </w:r>
          </w:p>
        </w:tc>
      </w:tr>
      <w:tr w:rsidR="004115C7" w:rsidRPr="00EB0D5B" w14:paraId="1F6F601A" w14:textId="77777777" w:rsidTr="00DD035C">
        <w:trPr>
          <w:trHeight w:val="315"/>
        </w:trPr>
        <w:tc>
          <w:tcPr>
            <w:tcW w:w="2129" w:type="dxa"/>
            <w:shd w:val="clear" w:color="000000" w:fill="D9D9D9"/>
            <w:vAlign w:val="center"/>
            <w:hideMark/>
          </w:tcPr>
          <w:p w14:paraId="58D2A0EE" w14:textId="77777777" w:rsidR="006C46CB" w:rsidRPr="00EB0D5B" w:rsidRDefault="006C46CB" w:rsidP="00536F3E">
            <w:pPr>
              <w:jc w:val="center"/>
              <w:rPr>
                <w:rFonts w:ascii="Arial" w:hAnsi="Arial" w:cs="Arial"/>
                <w:color w:val="000000"/>
                <w:sz w:val="20"/>
                <w:szCs w:val="20"/>
              </w:rPr>
            </w:pPr>
            <w:r w:rsidRPr="00EB0D5B">
              <w:rPr>
                <w:rFonts w:ascii="Arial" w:hAnsi="Arial" w:cs="Arial"/>
                <w:color w:val="000000"/>
                <w:sz w:val="20"/>
                <w:szCs w:val="20"/>
              </w:rPr>
              <w:t>Nom</w:t>
            </w:r>
          </w:p>
        </w:tc>
        <w:tc>
          <w:tcPr>
            <w:tcW w:w="1146" w:type="dxa"/>
            <w:shd w:val="clear" w:color="000000" w:fill="D9D9D9"/>
            <w:vAlign w:val="center"/>
            <w:hideMark/>
          </w:tcPr>
          <w:p w14:paraId="23749F22" w14:textId="77777777" w:rsidR="006C46CB" w:rsidRPr="00EB0D5B" w:rsidRDefault="006C46CB" w:rsidP="00536F3E">
            <w:pPr>
              <w:jc w:val="center"/>
              <w:rPr>
                <w:rFonts w:ascii="Arial" w:hAnsi="Arial" w:cs="Arial"/>
                <w:color w:val="000000"/>
                <w:sz w:val="20"/>
                <w:szCs w:val="20"/>
              </w:rPr>
            </w:pPr>
            <w:r w:rsidRPr="00EB0D5B">
              <w:rPr>
                <w:rFonts w:ascii="Arial" w:hAnsi="Arial" w:cs="Arial"/>
                <w:sz w:val="20"/>
                <w:szCs w:val="20"/>
              </w:rPr>
              <w:t>Format</w:t>
            </w:r>
          </w:p>
        </w:tc>
        <w:tc>
          <w:tcPr>
            <w:tcW w:w="1682" w:type="dxa"/>
            <w:shd w:val="clear" w:color="000000" w:fill="D9D9D9"/>
            <w:vAlign w:val="center"/>
            <w:hideMark/>
          </w:tcPr>
          <w:p w14:paraId="4C099891" w14:textId="77777777" w:rsidR="006C46CB" w:rsidRPr="00EB0D5B" w:rsidRDefault="006C46CB" w:rsidP="00536F3E">
            <w:pPr>
              <w:jc w:val="center"/>
              <w:rPr>
                <w:rFonts w:ascii="Arial" w:hAnsi="Arial" w:cs="Arial"/>
                <w:color w:val="000000"/>
                <w:sz w:val="20"/>
                <w:szCs w:val="20"/>
              </w:rPr>
            </w:pPr>
            <w:r w:rsidRPr="00EB0D5B">
              <w:rPr>
                <w:rFonts w:ascii="Arial" w:hAnsi="Arial" w:cs="Arial"/>
                <w:sz w:val="20"/>
                <w:szCs w:val="20"/>
              </w:rPr>
              <w:t>Statut</w:t>
            </w:r>
          </w:p>
        </w:tc>
        <w:tc>
          <w:tcPr>
            <w:tcW w:w="2668" w:type="dxa"/>
            <w:shd w:val="clear" w:color="000000" w:fill="D9D9D9"/>
            <w:vAlign w:val="center"/>
            <w:hideMark/>
          </w:tcPr>
          <w:p w14:paraId="272EDBE0" w14:textId="77777777" w:rsidR="006C46CB" w:rsidRPr="00EB0D5B" w:rsidRDefault="006C46CB" w:rsidP="00536F3E">
            <w:pPr>
              <w:jc w:val="center"/>
              <w:rPr>
                <w:rFonts w:ascii="Arial" w:hAnsi="Arial" w:cs="Arial"/>
                <w:color w:val="000000"/>
                <w:sz w:val="20"/>
                <w:szCs w:val="20"/>
              </w:rPr>
            </w:pPr>
            <w:r w:rsidRPr="00EB0D5B">
              <w:rPr>
                <w:rFonts w:ascii="Arial" w:hAnsi="Arial" w:cs="Arial"/>
                <w:color w:val="000000"/>
                <w:sz w:val="20"/>
                <w:szCs w:val="20"/>
              </w:rPr>
              <w:t>Condition</w:t>
            </w:r>
          </w:p>
        </w:tc>
        <w:tc>
          <w:tcPr>
            <w:tcW w:w="2571" w:type="dxa"/>
            <w:shd w:val="clear" w:color="000000" w:fill="D9D9D9"/>
            <w:vAlign w:val="center"/>
            <w:hideMark/>
          </w:tcPr>
          <w:p w14:paraId="4BB5FB1D" w14:textId="77777777" w:rsidR="006C46CB" w:rsidRPr="00EB0D5B" w:rsidRDefault="006C46CB" w:rsidP="00536F3E">
            <w:pPr>
              <w:jc w:val="center"/>
              <w:rPr>
                <w:rFonts w:ascii="Arial" w:hAnsi="Arial" w:cs="Arial"/>
                <w:color w:val="000000"/>
                <w:sz w:val="20"/>
                <w:szCs w:val="20"/>
              </w:rPr>
            </w:pPr>
            <w:r w:rsidRPr="00EB0D5B">
              <w:rPr>
                <w:rFonts w:ascii="Arial" w:hAnsi="Arial" w:cs="Arial"/>
                <w:sz w:val="20"/>
                <w:szCs w:val="20"/>
              </w:rPr>
              <w:t>Contenu</w:t>
            </w:r>
          </w:p>
        </w:tc>
      </w:tr>
      <w:tr w:rsidR="002861C9" w:rsidRPr="00EB0D5B" w14:paraId="4CD9EE68" w14:textId="019EDC36" w:rsidTr="00DD035C">
        <w:trPr>
          <w:trHeight w:val="385"/>
        </w:trPr>
        <w:tc>
          <w:tcPr>
            <w:tcW w:w="2129" w:type="dxa"/>
            <w:shd w:val="clear" w:color="auto" w:fill="auto"/>
            <w:vAlign w:val="center"/>
          </w:tcPr>
          <w:p w14:paraId="12F3BB3B" w14:textId="00668CE0" w:rsidR="006C46CB" w:rsidRPr="00EB0D5B" w:rsidRDefault="004115C7" w:rsidP="00B05B6A">
            <w:pPr>
              <w:rPr>
                <w:rFonts w:ascii="Arial" w:hAnsi="Arial" w:cs="Arial"/>
                <w:color w:val="000000"/>
                <w:sz w:val="20"/>
                <w:szCs w:val="20"/>
              </w:rPr>
            </w:pPr>
            <w:r>
              <w:rPr>
                <w:rFonts w:ascii="Arial" w:hAnsi="Arial" w:cs="Arial"/>
                <w:color w:val="000000"/>
                <w:sz w:val="20"/>
                <w:szCs w:val="20"/>
              </w:rPr>
              <w:t>Code_R</w:t>
            </w:r>
            <w:r w:rsidR="004F190F">
              <w:rPr>
                <w:rFonts w:ascii="Arial" w:hAnsi="Arial" w:cs="Arial"/>
                <w:color w:val="000000"/>
                <w:sz w:val="20"/>
                <w:szCs w:val="20"/>
              </w:rPr>
              <w:t>e</w:t>
            </w:r>
            <w:r>
              <w:rPr>
                <w:rFonts w:ascii="Arial" w:hAnsi="Arial" w:cs="Arial"/>
                <w:color w:val="000000"/>
                <w:sz w:val="20"/>
                <w:szCs w:val="20"/>
              </w:rPr>
              <w:t>ponse</w:t>
            </w:r>
          </w:p>
        </w:tc>
        <w:tc>
          <w:tcPr>
            <w:tcW w:w="1146" w:type="dxa"/>
            <w:shd w:val="clear" w:color="auto" w:fill="auto"/>
            <w:vAlign w:val="center"/>
          </w:tcPr>
          <w:p w14:paraId="2B627BA2" w14:textId="0796C902" w:rsidR="006C46CB" w:rsidRPr="00EB0D5B" w:rsidRDefault="005F4BA1" w:rsidP="00536F3E">
            <w:pPr>
              <w:jc w:val="both"/>
              <w:rPr>
                <w:rFonts w:ascii="Arial" w:hAnsi="Arial" w:cs="Arial"/>
                <w:color w:val="000000"/>
                <w:sz w:val="20"/>
                <w:szCs w:val="20"/>
              </w:rPr>
            </w:pPr>
            <w:r>
              <w:rPr>
                <w:rFonts w:ascii="Arial" w:hAnsi="Arial" w:cs="Arial"/>
                <w:color w:val="000000"/>
                <w:sz w:val="20"/>
                <w:szCs w:val="20"/>
              </w:rPr>
              <w:t>Liste de valeur</w:t>
            </w:r>
            <w:r w:rsidR="00264CD6">
              <w:rPr>
                <w:rFonts w:ascii="Arial" w:hAnsi="Arial" w:cs="Arial"/>
                <w:color w:val="000000"/>
                <w:sz w:val="20"/>
                <w:szCs w:val="20"/>
              </w:rPr>
              <w:t>s</w:t>
            </w:r>
          </w:p>
        </w:tc>
        <w:tc>
          <w:tcPr>
            <w:tcW w:w="1682" w:type="dxa"/>
            <w:shd w:val="clear" w:color="auto" w:fill="auto"/>
            <w:vAlign w:val="center"/>
          </w:tcPr>
          <w:p w14:paraId="7C2DCE57" w14:textId="2C089BB0" w:rsidR="006C46CB" w:rsidRPr="00EB0D5B" w:rsidRDefault="006C46CB" w:rsidP="00536F3E">
            <w:pPr>
              <w:jc w:val="center"/>
              <w:rPr>
                <w:rFonts w:ascii="Arial" w:hAnsi="Arial" w:cs="Arial"/>
                <w:color w:val="000000"/>
                <w:sz w:val="20"/>
                <w:szCs w:val="20"/>
              </w:rPr>
            </w:pPr>
            <w:r w:rsidRPr="00EB0D5B">
              <w:rPr>
                <w:rFonts w:ascii="Arial" w:hAnsi="Arial" w:cs="Arial"/>
                <w:color w:val="000000"/>
                <w:sz w:val="20"/>
                <w:szCs w:val="20"/>
              </w:rPr>
              <w:t>OBLIGATOIRE</w:t>
            </w:r>
          </w:p>
        </w:tc>
        <w:tc>
          <w:tcPr>
            <w:tcW w:w="2668" w:type="dxa"/>
            <w:shd w:val="clear" w:color="auto" w:fill="auto"/>
            <w:vAlign w:val="center"/>
          </w:tcPr>
          <w:p w14:paraId="0451CD4E" w14:textId="61497BBD" w:rsidR="006C46CB" w:rsidRPr="00EB0D5B" w:rsidRDefault="006C46CB" w:rsidP="00536F3E">
            <w:pPr>
              <w:jc w:val="center"/>
              <w:rPr>
                <w:rFonts w:ascii="Arial" w:hAnsi="Arial" w:cs="Arial"/>
                <w:color w:val="000000"/>
                <w:sz w:val="20"/>
                <w:szCs w:val="20"/>
              </w:rPr>
            </w:pPr>
          </w:p>
        </w:tc>
        <w:tc>
          <w:tcPr>
            <w:tcW w:w="2571" w:type="dxa"/>
            <w:shd w:val="clear" w:color="auto" w:fill="auto"/>
            <w:vAlign w:val="center"/>
          </w:tcPr>
          <w:p w14:paraId="3D101C9D" w14:textId="290622D8" w:rsidR="006C46CB" w:rsidRPr="00574606" w:rsidRDefault="00BF3DAE" w:rsidP="00536F3E">
            <w:pPr>
              <w:jc w:val="both"/>
              <w:rPr>
                <w:rFonts w:ascii="Arial" w:hAnsi="Arial" w:cs="Arial"/>
                <w:color w:val="000000"/>
                <w:sz w:val="16"/>
                <w:szCs w:val="16"/>
              </w:rPr>
            </w:pPr>
            <w:r w:rsidRPr="00574606">
              <w:rPr>
                <w:rFonts w:ascii="Arial" w:hAnsi="Arial" w:cs="Arial"/>
                <w:color w:val="000000"/>
                <w:sz w:val="16"/>
                <w:szCs w:val="16"/>
              </w:rPr>
              <w:t>0 si OK</w:t>
            </w:r>
          </w:p>
          <w:p w14:paraId="52F4DE4D" w14:textId="77777777" w:rsidR="00BF3DAE" w:rsidRPr="00574606" w:rsidRDefault="00BF3DAE" w:rsidP="00536F3E">
            <w:pPr>
              <w:jc w:val="both"/>
              <w:rPr>
                <w:rFonts w:ascii="Arial" w:hAnsi="Arial" w:cs="Arial"/>
                <w:color w:val="000000"/>
                <w:sz w:val="16"/>
                <w:szCs w:val="16"/>
              </w:rPr>
            </w:pPr>
            <w:r w:rsidRPr="00574606">
              <w:rPr>
                <w:rFonts w:ascii="Arial" w:hAnsi="Arial" w:cs="Arial"/>
                <w:color w:val="000000"/>
                <w:sz w:val="16"/>
                <w:szCs w:val="16"/>
              </w:rPr>
              <w:t>1 si CHAMPS_NON RENSEIGNE</w:t>
            </w:r>
          </w:p>
          <w:p w14:paraId="078CC474" w14:textId="77777777" w:rsidR="00BF3DAE" w:rsidRPr="00574606" w:rsidRDefault="00BF3DAE" w:rsidP="00536F3E">
            <w:pPr>
              <w:jc w:val="both"/>
              <w:rPr>
                <w:rFonts w:ascii="Arial" w:hAnsi="Arial" w:cs="Arial"/>
                <w:color w:val="000000"/>
                <w:sz w:val="16"/>
                <w:szCs w:val="16"/>
              </w:rPr>
            </w:pPr>
            <w:r w:rsidRPr="00574606">
              <w:rPr>
                <w:rFonts w:ascii="Arial" w:hAnsi="Arial" w:cs="Arial"/>
                <w:color w:val="000000"/>
                <w:sz w:val="16"/>
                <w:szCs w:val="16"/>
              </w:rPr>
              <w:t>2 si MAUVAIS_FORMAT</w:t>
            </w:r>
          </w:p>
          <w:p w14:paraId="717D3490" w14:textId="77777777" w:rsidR="00BF3DAE" w:rsidRDefault="00BF3DAE" w:rsidP="00536F3E">
            <w:pPr>
              <w:jc w:val="both"/>
              <w:rPr>
                <w:rFonts w:ascii="Arial" w:hAnsi="Arial" w:cs="Arial"/>
                <w:color w:val="000000"/>
                <w:sz w:val="16"/>
                <w:szCs w:val="16"/>
              </w:rPr>
            </w:pPr>
            <w:r w:rsidRPr="00574606">
              <w:rPr>
                <w:rFonts w:ascii="Arial" w:hAnsi="Arial" w:cs="Arial"/>
                <w:color w:val="000000"/>
                <w:sz w:val="16"/>
                <w:szCs w:val="16"/>
              </w:rPr>
              <w:t xml:space="preserve">3 si </w:t>
            </w:r>
            <w:r w:rsidR="00185F9A" w:rsidRPr="00574606">
              <w:rPr>
                <w:rFonts w:ascii="Arial" w:hAnsi="Arial" w:cs="Arial"/>
                <w:color w:val="000000"/>
                <w:sz w:val="16"/>
                <w:szCs w:val="16"/>
              </w:rPr>
              <w:t>CODE OI INCONNU</w:t>
            </w:r>
          </w:p>
          <w:p w14:paraId="513DD9D0" w14:textId="609EE0AC" w:rsidR="00E03F17" w:rsidRPr="00574606" w:rsidRDefault="00E03F17" w:rsidP="00536F3E">
            <w:pPr>
              <w:jc w:val="both"/>
              <w:rPr>
                <w:rFonts w:ascii="Arial" w:hAnsi="Arial" w:cs="Arial"/>
                <w:color w:val="000000"/>
                <w:sz w:val="16"/>
                <w:szCs w:val="16"/>
              </w:rPr>
            </w:pPr>
            <w:r>
              <w:rPr>
                <w:rFonts w:ascii="Arial" w:hAnsi="Arial" w:cs="Arial"/>
                <w:color w:val="000000"/>
                <w:sz w:val="16"/>
                <w:szCs w:val="16"/>
              </w:rPr>
              <w:t>4 si PM INCONNU</w:t>
            </w:r>
          </w:p>
        </w:tc>
      </w:tr>
      <w:tr w:rsidR="006C46CB" w:rsidRPr="00EB0D5B" w14:paraId="06FADF70" w14:textId="77777777" w:rsidTr="00DD035C">
        <w:trPr>
          <w:trHeight w:val="525"/>
        </w:trPr>
        <w:tc>
          <w:tcPr>
            <w:tcW w:w="2129" w:type="dxa"/>
            <w:shd w:val="clear" w:color="auto" w:fill="auto"/>
            <w:vAlign w:val="center"/>
          </w:tcPr>
          <w:p w14:paraId="5F9BF08F" w14:textId="1C6229F7" w:rsidR="006C46CB" w:rsidRPr="00EB0D5B" w:rsidRDefault="004115C7" w:rsidP="00B05B6A">
            <w:pPr>
              <w:rPr>
                <w:rFonts w:ascii="Arial" w:hAnsi="Arial" w:cs="Arial"/>
                <w:color w:val="000000"/>
                <w:sz w:val="20"/>
                <w:szCs w:val="20"/>
              </w:rPr>
            </w:pPr>
            <w:r>
              <w:rPr>
                <w:rFonts w:ascii="Arial" w:hAnsi="Arial" w:cs="Arial"/>
                <w:color w:val="000000"/>
                <w:sz w:val="20"/>
                <w:szCs w:val="20"/>
              </w:rPr>
              <w:t>Libell</w:t>
            </w:r>
            <w:r w:rsidR="004F190F">
              <w:rPr>
                <w:rFonts w:ascii="Arial" w:hAnsi="Arial" w:cs="Arial"/>
                <w:color w:val="000000"/>
                <w:sz w:val="20"/>
                <w:szCs w:val="20"/>
              </w:rPr>
              <w:t>e</w:t>
            </w:r>
            <w:r>
              <w:rPr>
                <w:rFonts w:ascii="Arial" w:hAnsi="Arial" w:cs="Arial"/>
                <w:color w:val="000000"/>
                <w:sz w:val="20"/>
                <w:szCs w:val="20"/>
              </w:rPr>
              <w:t>_R</w:t>
            </w:r>
            <w:r w:rsidR="001E5F20">
              <w:rPr>
                <w:rFonts w:ascii="Arial" w:hAnsi="Arial" w:cs="Arial"/>
                <w:color w:val="000000"/>
                <w:sz w:val="20"/>
                <w:szCs w:val="20"/>
              </w:rPr>
              <w:t>e</w:t>
            </w:r>
            <w:r>
              <w:rPr>
                <w:rFonts w:ascii="Arial" w:hAnsi="Arial" w:cs="Arial"/>
                <w:color w:val="000000"/>
                <w:sz w:val="20"/>
                <w:szCs w:val="20"/>
              </w:rPr>
              <w:t>ponse</w:t>
            </w:r>
          </w:p>
        </w:tc>
        <w:tc>
          <w:tcPr>
            <w:tcW w:w="1146" w:type="dxa"/>
            <w:shd w:val="clear" w:color="auto" w:fill="auto"/>
            <w:vAlign w:val="center"/>
          </w:tcPr>
          <w:p w14:paraId="7C68838C" w14:textId="3A2DBC1F" w:rsidR="006C46CB" w:rsidRPr="00EB0D5B" w:rsidRDefault="005F4BA1" w:rsidP="00432B01">
            <w:pPr>
              <w:jc w:val="both"/>
              <w:rPr>
                <w:rFonts w:ascii="Arial" w:hAnsi="Arial" w:cs="Arial"/>
                <w:color w:val="000000"/>
                <w:sz w:val="20"/>
                <w:szCs w:val="20"/>
              </w:rPr>
            </w:pPr>
            <w:r>
              <w:rPr>
                <w:rFonts w:ascii="Arial" w:hAnsi="Arial" w:cs="Arial"/>
                <w:color w:val="000000"/>
                <w:sz w:val="20"/>
                <w:szCs w:val="20"/>
              </w:rPr>
              <w:t>Liste de valeur</w:t>
            </w:r>
            <w:r w:rsidR="00264CD6">
              <w:rPr>
                <w:rFonts w:ascii="Arial" w:hAnsi="Arial" w:cs="Arial"/>
                <w:color w:val="000000"/>
                <w:sz w:val="20"/>
                <w:szCs w:val="20"/>
              </w:rPr>
              <w:t>s</w:t>
            </w:r>
          </w:p>
        </w:tc>
        <w:tc>
          <w:tcPr>
            <w:tcW w:w="1682" w:type="dxa"/>
            <w:shd w:val="clear" w:color="auto" w:fill="auto"/>
            <w:vAlign w:val="center"/>
          </w:tcPr>
          <w:p w14:paraId="508B9DC0" w14:textId="48AD15CE" w:rsidR="006C46CB" w:rsidRPr="00EB0D5B" w:rsidRDefault="00BF3DAE" w:rsidP="00536F3E">
            <w:pPr>
              <w:jc w:val="center"/>
              <w:rPr>
                <w:rFonts w:ascii="Arial" w:hAnsi="Arial" w:cs="Arial"/>
                <w:color w:val="000000"/>
                <w:sz w:val="20"/>
                <w:szCs w:val="20"/>
              </w:rPr>
            </w:pPr>
            <w:r>
              <w:rPr>
                <w:rFonts w:ascii="Arial" w:hAnsi="Arial" w:cs="Arial"/>
                <w:color w:val="000000"/>
                <w:sz w:val="20"/>
                <w:szCs w:val="20"/>
              </w:rPr>
              <w:t>OBLIGATOIRE</w:t>
            </w:r>
          </w:p>
        </w:tc>
        <w:tc>
          <w:tcPr>
            <w:tcW w:w="2668" w:type="dxa"/>
            <w:shd w:val="clear" w:color="auto" w:fill="auto"/>
            <w:vAlign w:val="center"/>
          </w:tcPr>
          <w:p w14:paraId="172FAD63" w14:textId="7D2BF795" w:rsidR="006C46CB" w:rsidRPr="00EB0D5B" w:rsidRDefault="006C46CB" w:rsidP="00536F3E">
            <w:pPr>
              <w:jc w:val="center"/>
              <w:rPr>
                <w:rFonts w:ascii="Arial" w:hAnsi="Arial" w:cs="Arial"/>
                <w:color w:val="000000"/>
                <w:sz w:val="20"/>
                <w:szCs w:val="20"/>
              </w:rPr>
            </w:pPr>
          </w:p>
        </w:tc>
        <w:tc>
          <w:tcPr>
            <w:tcW w:w="2571" w:type="dxa"/>
            <w:shd w:val="clear" w:color="auto" w:fill="auto"/>
            <w:vAlign w:val="center"/>
          </w:tcPr>
          <w:p w14:paraId="4B858384" w14:textId="4D5DC38E" w:rsidR="006C46CB" w:rsidRPr="00574606" w:rsidRDefault="00E03F17" w:rsidP="00536F3E">
            <w:pPr>
              <w:jc w:val="both"/>
              <w:rPr>
                <w:rFonts w:ascii="Arial" w:hAnsi="Arial" w:cs="Arial"/>
                <w:color w:val="000000"/>
                <w:sz w:val="16"/>
                <w:szCs w:val="16"/>
              </w:rPr>
            </w:pPr>
            <w:r>
              <w:rPr>
                <w:rFonts w:ascii="Arial" w:hAnsi="Arial" w:cs="Arial"/>
                <w:color w:val="000000"/>
                <w:sz w:val="16"/>
                <w:szCs w:val="16"/>
              </w:rPr>
              <w:t>5</w:t>
            </w:r>
            <w:r w:rsidRPr="00574606">
              <w:rPr>
                <w:rFonts w:ascii="Arial" w:hAnsi="Arial" w:cs="Arial"/>
                <w:color w:val="000000"/>
                <w:sz w:val="16"/>
                <w:szCs w:val="16"/>
              </w:rPr>
              <w:t xml:space="preserve"> </w:t>
            </w:r>
            <w:r w:rsidR="00B832D6" w:rsidRPr="00574606">
              <w:rPr>
                <w:rFonts w:ascii="Arial" w:hAnsi="Arial" w:cs="Arial"/>
                <w:color w:val="000000"/>
                <w:sz w:val="16"/>
                <w:szCs w:val="16"/>
              </w:rPr>
              <w:t>valeurs possibles :</w:t>
            </w:r>
          </w:p>
          <w:p w14:paraId="5A0F5AE0" w14:textId="5F793A96" w:rsidR="004115C7" w:rsidRPr="00574606" w:rsidRDefault="0001303B" w:rsidP="00536F3E">
            <w:pPr>
              <w:jc w:val="both"/>
              <w:rPr>
                <w:rFonts w:ascii="Arial" w:hAnsi="Arial" w:cs="Arial"/>
                <w:color w:val="000000"/>
                <w:sz w:val="16"/>
                <w:szCs w:val="16"/>
              </w:rPr>
            </w:pPr>
            <w:r w:rsidRPr="00574606">
              <w:rPr>
                <w:rFonts w:ascii="Arial" w:hAnsi="Arial" w:cs="Arial"/>
                <w:color w:val="000000"/>
                <w:sz w:val="16"/>
                <w:szCs w:val="16"/>
              </w:rPr>
              <w:t>OK</w:t>
            </w:r>
          </w:p>
          <w:p w14:paraId="649B487D" w14:textId="009C1729" w:rsidR="00B832D6" w:rsidRPr="00574606" w:rsidRDefault="00B832D6" w:rsidP="00536F3E">
            <w:pPr>
              <w:jc w:val="both"/>
              <w:rPr>
                <w:rFonts w:ascii="Arial" w:hAnsi="Arial" w:cs="Arial"/>
                <w:color w:val="000000"/>
                <w:sz w:val="16"/>
                <w:szCs w:val="16"/>
              </w:rPr>
            </w:pPr>
            <w:r w:rsidRPr="00574606">
              <w:rPr>
                <w:rFonts w:ascii="Arial" w:hAnsi="Arial" w:cs="Arial"/>
                <w:color w:val="000000"/>
                <w:sz w:val="16"/>
                <w:szCs w:val="16"/>
              </w:rPr>
              <w:t>CHAMPS_</w:t>
            </w:r>
            <w:r w:rsidR="005A3106" w:rsidRPr="00574606">
              <w:rPr>
                <w:rFonts w:ascii="Arial" w:hAnsi="Arial" w:cs="Arial"/>
                <w:color w:val="000000"/>
                <w:sz w:val="16"/>
                <w:szCs w:val="16"/>
              </w:rPr>
              <w:t>NON_RENSEIGNE</w:t>
            </w:r>
          </w:p>
          <w:p w14:paraId="27FA9474" w14:textId="77777777" w:rsidR="00B832D6" w:rsidRPr="00574606" w:rsidRDefault="00B832D6" w:rsidP="00536F3E">
            <w:pPr>
              <w:jc w:val="both"/>
              <w:rPr>
                <w:rFonts w:ascii="Arial" w:hAnsi="Arial" w:cs="Arial"/>
                <w:color w:val="000000"/>
                <w:sz w:val="16"/>
                <w:szCs w:val="16"/>
              </w:rPr>
            </w:pPr>
            <w:r w:rsidRPr="00574606">
              <w:rPr>
                <w:rFonts w:ascii="Arial" w:hAnsi="Arial" w:cs="Arial"/>
                <w:color w:val="000000"/>
                <w:sz w:val="16"/>
                <w:szCs w:val="16"/>
              </w:rPr>
              <w:t>MAUVAIS_FORMAT</w:t>
            </w:r>
          </w:p>
          <w:p w14:paraId="7ED960F9" w14:textId="7E26266F" w:rsidR="004B7A9C" w:rsidRDefault="00D64BE1" w:rsidP="00644FB5">
            <w:pPr>
              <w:jc w:val="both"/>
              <w:rPr>
                <w:rFonts w:ascii="Arial" w:hAnsi="Arial" w:cs="Arial"/>
                <w:color w:val="000000"/>
                <w:sz w:val="16"/>
                <w:szCs w:val="16"/>
              </w:rPr>
            </w:pPr>
            <w:r w:rsidRPr="00574606">
              <w:rPr>
                <w:rFonts w:ascii="Arial" w:hAnsi="Arial" w:cs="Arial"/>
                <w:color w:val="000000"/>
                <w:sz w:val="16"/>
                <w:szCs w:val="16"/>
              </w:rPr>
              <w:t>CODE</w:t>
            </w:r>
            <w:r w:rsidR="00E03F17">
              <w:rPr>
                <w:rFonts w:ascii="Arial" w:hAnsi="Arial" w:cs="Arial"/>
                <w:color w:val="000000"/>
                <w:sz w:val="16"/>
                <w:szCs w:val="16"/>
              </w:rPr>
              <w:t>_</w:t>
            </w:r>
            <w:r w:rsidRPr="00574606">
              <w:rPr>
                <w:rFonts w:ascii="Arial" w:hAnsi="Arial" w:cs="Arial"/>
                <w:color w:val="000000"/>
                <w:sz w:val="16"/>
                <w:szCs w:val="16"/>
              </w:rPr>
              <w:t>OI</w:t>
            </w:r>
            <w:r w:rsidR="00E03F17">
              <w:rPr>
                <w:rFonts w:ascii="Arial" w:hAnsi="Arial" w:cs="Arial"/>
                <w:color w:val="000000"/>
                <w:sz w:val="16"/>
                <w:szCs w:val="16"/>
              </w:rPr>
              <w:t>_</w:t>
            </w:r>
            <w:r w:rsidRPr="00574606">
              <w:rPr>
                <w:rFonts w:ascii="Arial" w:hAnsi="Arial" w:cs="Arial"/>
                <w:color w:val="000000"/>
                <w:sz w:val="16"/>
                <w:szCs w:val="16"/>
              </w:rPr>
              <w:t>INCONNU</w:t>
            </w:r>
          </w:p>
          <w:p w14:paraId="1B1B7241" w14:textId="41DA6E10" w:rsidR="00E03F17" w:rsidRPr="00574606" w:rsidRDefault="00E03F17" w:rsidP="00644FB5">
            <w:pPr>
              <w:jc w:val="both"/>
              <w:rPr>
                <w:rFonts w:ascii="Arial" w:hAnsi="Arial" w:cs="Arial"/>
                <w:color w:val="000000"/>
                <w:sz w:val="16"/>
                <w:szCs w:val="16"/>
              </w:rPr>
            </w:pPr>
            <w:r>
              <w:rPr>
                <w:rFonts w:ascii="Arial" w:hAnsi="Arial" w:cs="Arial"/>
                <w:color w:val="000000"/>
                <w:sz w:val="16"/>
                <w:szCs w:val="16"/>
              </w:rPr>
              <w:t>PM_INCONNU</w:t>
            </w:r>
          </w:p>
        </w:tc>
      </w:tr>
      <w:tr w:rsidR="00226DBA" w:rsidRPr="00EB0D5B" w14:paraId="2DE1ED49" w14:textId="77777777" w:rsidTr="00DD035C">
        <w:trPr>
          <w:trHeight w:val="525"/>
        </w:trPr>
        <w:tc>
          <w:tcPr>
            <w:tcW w:w="2129" w:type="dxa"/>
            <w:shd w:val="clear" w:color="auto" w:fill="auto"/>
            <w:vAlign w:val="center"/>
          </w:tcPr>
          <w:p w14:paraId="71D98C4E" w14:textId="36FB55C4" w:rsidR="00226DBA" w:rsidRPr="00FC08D2" w:rsidRDefault="00A84FE2" w:rsidP="00B05B6A">
            <w:pPr>
              <w:rPr>
                <w:rFonts w:ascii="Arial" w:hAnsi="Arial" w:cs="Arial"/>
                <w:color w:val="000000"/>
                <w:sz w:val="20"/>
                <w:szCs w:val="20"/>
              </w:rPr>
            </w:pPr>
            <w:r>
              <w:rPr>
                <w:rFonts w:ascii="Arial" w:hAnsi="Arial" w:cs="Arial"/>
                <w:color w:val="000000"/>
                <w:sz w:val="20"/>
                <w:szCs w:val="20"/>
              </w:rPr>
              <w:t>Desc</w:t>
            </w:r>
            <w:r w:rsidR="00CA63E4">
              <w:rPr>
                <w:rFonts w:ascii="Arial" w:hAnsi="Arial" w:cs="Arial"/>
                <w:color w:val="000000"/>
                <w:sz w:val="20"/>
                <w:szCs w:val="20"/>
              </w:rPr>
              <w:t>ription</w:t>
            </w:r>
          </w:p>
        </w:tc>
        <w:tc>
          <w:tcPr>
            <w:tcW w:w="1146" w:type="dxa"/>
            <w:shd w:val="clear" w:color="auto" w:fill="auto"/>
            <w:vAlign w:val="center"/>
          </w:tcPr>
          <w:p w14:paraId="41E8838C" w14:textId="2367671C" w:rsidR="00226DBA" w:rsidRPr="00FC08D2" w:rsidRDefault="00EA55F3" w:rsidP="00432B01">
            <w:pPr>
              <w:jc w:val="both"/>
              <w:rPr>
                <w:rFonts w:ascii="Arial" w:hAnsi="Arial" w:cs="Arial"/>
                <w:color w:val="000000"/>
                <w:sz w:val="20"/>
                <w:szCs w:val="20"/>
              </w:rPr>
            </w:pPr>
            <w:r>
              <w:rPr>
                <w:rFonts w:ascii="Arial" w:hAnsi="Arial" w:cs="Arial"/>
                <w:color w:val="000000"/>
                <w:sz w:val="20"/>
                <w:szCs w:val="20"/>
              </w:rPr>
              <w:t>Alphanumérique</w:t>
            </w:r>
            <w:r w:rsidR="00226DBA" w:rsidRPr="00FC08D2">
              <w:rPr>
                <w:rFonts w:ascii="Arial" w:hAnsi="Arial" w:cs="Arial"/>
                <w:color w:val="000000"/>
                <w:sz w:val="20"/>
                <w:szCs w:val="20"/>
              </w:rPr>
              <w:t xml:space="preserve"> taille </w:t>
            </w:r>
            <w:r w:rsidR="00FC68D7">
              <w:rPr>
                <w:rFonts w:ascii="Arial" w:hAnsi="Arial" w:cs="Arial"/>
                <w:color w:val="000000"/>
                <w:sz w:val="20"/>
                <w:szCs w:val="20"/>
              </w:rPr>
              <w:t>200</w:t>
            </w:r>
          </w:p>
        </w:tc>
        <w:tc>
          <w:tcPr>
            <w:tcW w:w="1682" w:type="dxa"/>
            <w:shd w:val="clear" w:color="auto" w:fill="auto"/>
            <w:vAlign w:val="center"/>
          </w:tcPr>
          <w:p w14:paraId="100B6B67" w14:textId="4D043F99" w:rsidR="00226DBA" w:rsidRPr="00FC08D2" w:rsidRDefault="00F47E9D" w:rsidP="00536F3E">
            <w:pPr>
              <w:jc w:val="center"/>
              <w:rPr>
                <w:rFonts w:ascii="Arial" w:hAnsi="Arial" w:cs="Arial"/>
                <w:color w:val="000000"/>
                <w:sz w:val="20"/>
                <w:szCs w:val="20"/>
              </w:rPr>
            </w:pPr>
            <w:r>
              <w:rPr>
                <w:rFonts w:ascii="Arial" w:hAnsi="Arial" w:cs="Arial"/>
                <w:color w:val="000000"/>
                <w:sz w:val="20"/>
                <w:szCs w:val="20"/>
              </w:rPr>
              <w:t>FACULTATIF</w:t>
            </w:r>
          </w:p>
        </w:tc>
        <w:tc>
          <w:tcPr>
            <w:tcW w:w="2668" w:type="dxa"/>
            <w:shd w:val="clear" w:color="auto" w:fill="auto"/>
            <w:vAlign w:val="center"/>
          </w:tcPr>
          <w:p w14:paraId="21240438" w14:textId="77777777" w:rsidR="00226DBA" w:rsidRPr="00FC08D2" w:rsidRDefault="00226DBA" w:rsidP="00536F3E">
            <w:pPr>
              <w:jc w:val="center"/>
              <w:rPr>
                <w:rFonts w:ascii="Arial" w:hAnsi="Arial" w:cs="Arial"/>
                <w:color w:val="000000"/>
                <w:sz w:val="20"/>
                <w:szCs w:val="20"/>
              </w:rPr>
            </w:pPr>
          </w:p>
        </w:tc>
        <w:tc>
          <w:tcPr>
            <w:tcW w:w="2571" w:type="dxa"/>
            <w:shd w:val="clear" w:color="auto" w:fill="auto"/>
            <w:vAlign w:val="center"/>
          </w:tcPr>
          <w:p w14:paraId="7DC29BDA" w14:textId="7CD5D8D5" w:rsidR="00226DBA" w:rsidRPr="00FC08D2" w:rsidRDefault="003644FE" w:rsidP="00536F3E">
            <w:pPr>
              <w:jc w:val="both"/>
              <w:rPr>
                <w:rFonts w:ascii="Arial" w:hAnsi="Arial" w:cs="Arial"/>
                <w:color w:val="000000"/>
                <w:sz w:val="20"/>
                <w:szCs w:val="20"/>
              </w:rPr>
            </w:pPr>
            <w:r>
              <w:rPr>
                <w:rFonts w:ascii="Arial" w:hAnsi="Arial" w:cs="Arial"/>
                <w:color w:val="000000"/>
                <w:sz w:val="20"/>
                <w:szCs w:val="20"/>
              </w:rPr>
              <w:t>Toute information utile pour alerter l’émetteur</w:t>
            </w:r>
          </w:p>
        </w:tc>
      </w:tr>
      <w:tr w:rsidR="0001303B" w:rsidRPr="00EB0D5B" w14:paraId="036BBBFF" w14:textId="77777777" w:rsidTr="00DD035C">
        <w:trPr>
          <w:trHeight w:val="525"/>
        </w:trPr>
        <w:tc>
          <w:tcPr>
            <w:tcW w:w="2129" w:type="dxa"/>
            <w:shd w:val="clear" w:color="auto" w:fill="auto"/>
            <w:vAlign w:val="center"/>
          </w:tcPr>
          <w:p w14:paraId="3CD7C50A" w14:textId="464AFF67" w:rsidR="0001303B" w:rsidRPr="00FC08D2" w:rsidRDefault="0001303B" w:rsidP="00B05B6A">
            <w:pPr>
              <w:rPr>
                <w:rFonts w:ascii="Arial" w:hAnsi="Arial" w:cs="Arial"/>
                <w:color w:val="000000"/>
                <w:sz w:val="20"/>
                <w:szCs w:val="20"/>
              </w:rPr>
            </w:pPr>
            <w:proofErr w:type="spellStart"/>
            <w:r w:rsidRPr="00FC08D2">
              <w:rPr>
                <w:rFonts w:ascii="Arial" w:hAnsi="Arial" w:cs="Arial"/>
                <w:color w:val="000000"/>
                <w:sz w:val="20"/>
                <w:szCs w:val="20"/>
              </w:rPr>
              <w:t>Ref_Inter</w:t>
            </w:r>
            <w:r w:rsidR="001C0722" w:rsidRPr="00FC08D2">
              <w:rPr>
                <w:rFonts w:ascii="Arial" w:hAnsi="Arial" w:cs="Arial"/>
                <w:color w:val="000000"/>
                <w:sz w:val="20"/>
                <w:szCs w:val="20"/>
              </w:rPr>
              <w:t>v</w:t>
            </w:r>
            <w:r w:rsidRPr="00FC08D2">
              <w:rPr>
                <w:rFonts w:ascii="Arial" w:hAnsi="Arial" w:cs="Arial"/>
                <w:color w:val="000000"/>
                <w:sz w:val="20"/>
                <w:szCs w:val="20"/>
              </w:rPr>
              <w:t>_OI</w:t>
            </w:r>
            <w:proofErr w:type="spellEnd"/>
          </w:p>
        </w:tc>
        <w:tc>
          <w:tcPr>
            <w:tcW w:w="1146" w:type="dxa"/>
            <w:shd w:val="clear" w:color="auto" w:fill="auto"/>
            <w:vAlign w:val="center"/>
          </w:tcPr>
          <w:p w14:paraId="3CAEEF0B" w14:textId="20FCC844" w:rsidR="0001303B" w:rsidRPr="00FC08D2" w:rsidRDefault="009D00AF" w:rsidP="00432B01">
            <w:pPr>
              <w:jc w:val="both"/>
              <w:rPr>
                <w:rFonts w:ascii="Arial" w:hAnsi="Arial" w:cs="Arial"/>
                <w:color w:val="000000"/>
                <w:sz w:val="20"/>
                <w:szCs w:val="20"/>
              </w:rPr>
            </w:pPr>
            <w:r w:rsidRPr="00FC08D2">
              <w:rPr>
                <w:rFonts w:ascii="Arial" w:hAnsi="Arial" w:cs="Arial"/>
                <w:color w:val="000000"/>
                <w:sz w:val="20"/>
                <w:szCs w:val="20"/>
              </w:rPr>
              <w:t>[0-</w:t>
            </w:r>
            <w:proofErr w:type="gramStart"/>
            <w:r w:rsidRPr="00FC08D2">
              <w:rPr>
                <w:rFonts w:ascii="Arial" w:hAnsi="Arial" w:cs="Arial"/>
                <w:color w:val="000000"/>
                <w:sz w:val="20"/>
                <w:szCs w:val="20"/>
              </w:rPr>
              <w:t>9][</w:t>
            </w:r>
            <w:proofErr w:type="gramEnd"/>
            <w:r w:rsidRPr="00FC08D2">
              <w:rPr>
                <w:rFonts w:ascii="Arial" w:hAnsi="Arial" w:cs="Arial"/>
                <w:color w:val="000000"/>
                <w:sz w:val="20"/>
                <w:szCs w:val="20"/>
              </w:rPr>
              <w:t>A-Z]</w:t>
            </w:r>
            <w:r w:rsidR="0058105E">
              <w:rPr>
                <w:rFonts w:ascii="Arial" w:hAnsi="Arial" w:cs="Arial"/>
                <w:color w:val="000000"/>
                <w:sz w:val="20"/>
                <w:szCs w:val="20"/>
              </w:rPr>
              <w:t xml:space="preserve"> [-][_]</w:t>
            </w:r>
            <w:r w:rsidRPr="00FC08D2">
              <w:rPr>
                <w:rFonts w:ascii="Arial" w:hAnsi="Arial" w:cs="Arial"/>
                <w:color w:val="000000"/>
                <w:sz w:val="20"/>
                <w:szCs w:val="20"/>
              </w:rPr>
              <w:t xml:space="preserve"> taille 50</w:t>
            </w:r>
          </w:p>
        </w:tc>
        <w:tc>
          <w:tcPr>
            <w:tcW w:w="1682" w:type="dxa"/>
            <w:shd w:val="clear" w:color="auto" w:fill="auto"/>
            <w:vAlign w:val="center"/>
          </w:tcPr>
          <w:p w14:paraId="1E154DBE" w14:textId="2C25EACA" w:rsidR="0001303B" w:rsidRPr="00FC08D2" w:rsidRDefault="009D00AF" w:rsidP="00536F3E">
            <w:pPr>
              <w:jc w:val="center"/>
              <w:rPr>
                <w:rFonts w:ascii="Arial" w:hAnsi="Arial" w:cs="Arial"/>
                <w:color w:val="000000"/>
                <w:sz w:val="20"/>
                <w:szCs w:val="20"/>
              </w:rPr>
            </w:pPr>
            <w:r w:rsidRPr="00FC08D2">
              <w:rPr>
                <w:rFonts w:ascii="Arial" w:hAnsi="Arial" w:cs="Arial"/>
                <w:color w:val="000000"/>
                <w:sz w:val="20"/>
                <w:szCs w:val="20"/>
              </w:rPr>
              <w:t>CONDITIONNEL</w:t>
            </w:r>
          </w:p>
        </w:tc>
        <w:tc>
          <w:tcPr>
            <w:tcW w:w="2668" w:type="dxa"/>
            <w:shd w:val="clear" w:color="auto" w:fill="auto"/>
            <w:vAlign w:val="center"/>
          </w:tcPr>
          <w:p w14:paraId="32543636" w14:textId="14C8E0B3" w:rsidR="0001303B" w:rsidRPr="00FC08D2" w:rsidRDefault="00500796" w:rsidP="00536F3E">
            <w:pPr>
              <w:jc w:val="center"/>
              <w:rPr>
                <w:rFonts w:ascii="Arial" w:hAnsi="Arial" w:cs="Arial"/>
                <w:color w:val="000000"/>
                <w:sz w:val="20"/>
                <w:szCs w:val="20"/>
              </w:rPr>
            </w:pPr>
            <w:r w:rsidRPr="00FC08D2">
              <w:rPr>
                <w:rFonts w:ascii="Arial" w:hAnsi="Arial" w:cs="Arial"/>
                <w:color w:val="000000"/>
                <w:sz w:val="20"/>
                <w:szCs w:val="20"/>
              </w:rPr>
              <w:t>Si</w:t>
            </w:r>
            <w:r w:rsidR="00A90E82" w:rsidRPr="00FC08D2">
              <w:rPr>
                <w:rFonts w:ascii="Arial" w:hAnsi="Arial" w:cs="Arial"/>
                <w:color w:val="000000"/>
                <w:sz w:val="20"/>
                <w:szCs w:val="20"/>
              </w:rPr>
              <w:t xml:space="preserve"> Libelle_Reponse = OK</w:t>
            </w:r>
          </w:p>
        </w:tc>
        <w:tc>
          <w:tcPr>
            <w:tcW w:w="2571" w:type="dxa"/>
            <w:shd w:val="clear" w:color="auto" w:fill="auto"/>
            <w:vAlign w:val="center"/>
          </w:tcPr>
          <w:p w14:paraId="63B07455" w14:textId="570AC3A5" w:rsidR="0001303B" w:rsidRPr="00FC08D2" w:rsidRDefault="00CD0EB5" w:rsidP="00536F3E">
            <w:pPr>
              <w:jc w:val="both"/>
              <w:rPr>
                <w:rFonts w:ascii="Arial" w:hAnsi="Arial" w:cs="Arial"/>
                <w:color w:val="000000"/>
                <w:sz w:val="18"/>
                <w:szCs w:val="18"/>
              </w:rPr>
            </w:pPr>
            <w:r w:rsidRPr="00FC08D2">
              <w:rPr>
                <w:rFonts w:ascii="Arial" w:hAnsi="Arial" w:cs="Arial"/>
                <w:color w:val="000000"/>
                <w:sz w:val="20"/>
                <w:szCs w:val="20"/>
              </w:rPr>
              <w:t>Référence d’intervention unique produite par l’OI</w:t>
            </w:r>
          </w:p>
        </w:tc>
      </w:tr>
    </w:tbl>
    <w:p w14:paraId="6A037ABE" w14:textId="24EE060A" w:rsidR="004B3BB6" w:rsidRDefault="004B3BB6">
      <w:pPr>
        <w:rPr>
          <w:rFonts w:ascii="Arial" w:hAnsi="Arial" w:cs="Arial"/>
          <w:sz w:val="20"/>
          <w:szCs w:val="20"/>
        </w:rPr>
      </w:pPr>
    </w:p>
    <w:p w14:paraId="7B7DC371" w14:textId="77777777" w:rsidR="00EA399D" w:rsidRDefault="009B0375">
      <w:pPr>
        <w:rPr>
          <w:rFonts w:ascii="Arial" w:hAnsi="Arial" w:cs="Arial"/>
          <w:sz w:val="20"/>
          <w:szCs w:val="20"/>
        </w:rPr>
      </w:pPr>
      <w:r>
        <w:rPr>
          <w:rFonts w:ascii="Arial" w:hAnsi="Arial" w:cs="Arial"/>
          <w:sz w:val="20"/>
          <w:szCs w:val="20"/>
        </w:rPr>
        <w:t>*La fourniture de la nature d’intervention est facultative. Si un DO décide de la fournir, la nature d’intervention qu’il affichera</w:t>
      </w:r>
      <w:r w:rsidR="00EA399D">
        <w:rPr>
          <w:rFonts w:ascii="Arial" w:hAnsi="Arial" w:cs="Arial"/>
          <w:sz w:val="20"/>
          <w:szCs w:val="20"/>
        </w:rPr>
        <w:t> :</w:t>
      </w:r>
    </w:p>
    <w:p w14:paraId="1A2C40FF" w14:textId="460AF888" w:rsidR="00EA399D" w:rsidRDefault="00EA399D">
      <w:pPr>
        <w:rPr>
          <w:rFonts w:ascii="Arial" w:hAnsi="Arial" w:cs="Arial"/>
          <w:sz w:val="20"/>
          <w:szCs w:val="20"/>
        </w:rPr>
      </w:pPr>
      <w:r>
        <w:rPr>
          <w:rFonts w:ascii="Arial" w:hAnsi="Arial" w:cs="Arial"/>
          <w:sz w:val="20"/>
          <w:szCs w:val="20"/>
        </w:rPr>
        <w:t xml:space="preserve">- </w:t>
      </w:r>
      <w:r w:rsidR="00CD1A41">
        <w:rPr>
          <w:rFonts w:ascii="Arial" w:hAnsi="Arial" w:cs="Arial"/>
          <w:sz w:val="20"/>
          <w:szCs w:val="20"/>
        </w:rPr>
        <w:t>E</w:t>
      </w:r>
      <w:r>
        <w:rPr>
          <w:rFonts w:ascii="Arial" w:hAnsi="Arial" w:cs="Arial"/>
          <w:sz w:val="20"/>
          <w:szCs w:val="20"/>
        </w:rPr>
        <w:t xml:space="preserve">n début d’intervention pourra être </w:t>
      </w:r>
      <w:r w:rsidR="001D016D">
        <w:rPr>
          <w:rFonts w:ascii="Arial" w:hAnsi="Arial" w:cs="Arial"/>
          <w:sz w:val="20"/>
          <w:szCs w:val="20"/>
        </w:rPr>
        <w:t>« </w:t>
      </w:r>
      <w:r>
        <w:rPr>
          <w:rFonts w:ascii="Arial" w:hAnsi="Arial" w:cs="Arial"/>
          <w:sz w:val="20"/>
          <w:szCs w:val="20"/>
        </w:rPr>
        <w:t>NON FOURNIE</w:t>
      </w:r>
      <w:r w:rsidR="001D016D">
        <w:rPr>
          <w:rFonts w:ascii="Arial" w:hAnsi="Arial" w:cs="Arial"/>
          <w:sz w:val="20"/>
          <w:szCs w:val="20"/>
        </w:rPr>
        <w:t> »</w:t>
      </w:r>
      <w:r>
        <w:rPr>
          <w:rFonts w:ascii="Arial" w:hAnsi="Arial" w:cs="Arial"/>
          <w:sz w:val="20"/>
          <w:szCs w:val="20"/>
        </w:rPr>
        <w:t xml:space="preserve"> ou correspondre à la nature prévisionnelle de l’intervention</w:t>
      </w:r>
      <w:r w:rsidR="002F6C5A">
        <w:rPr>
          <w:rFonts w:ascii="Arial" w:hAnsi="Arial" w:cs="Arial"/>
          <w:sz w:val="20"/>
          <w:szCs w:val="20"/>
        </w:rPr>
        <w:t xml:space="preserve"> MAIS ne pourra pas être </w:t>
      </w:r>
      <w:r w:rsidR="001D016D">
        <w:rPr>
          <w:rFonts w:ascii="Arial" w:hAnsi="Arial" w:cs="Arial"/>
          <w:sz w:val="20"/>
          <w:szCs w:val="20"/>
        </w:rPr>
        <w:t>« AUCUNE ACTION »</w:t>
      </w:r>
    </w:p>
    <w:p w14:paraId="5A6A624E" w14:textId="2D00F4EC" w:rsidR="00432B01" w:rsidRDefault="00EA399D">
      <w:pPr>
        <w:rPr>
          <w:rFonts w:ascii="Arial" w:hAnsi="Arial" w:cs="Arial"/>
          <w:sz w:val="20"/>
          <w:szCs w:val="20"/>
        </w:rPr>
      </w:pPr>
      <w:r>
        <w:rPr>
          <w:rFonts w:ascii="Arial" w:hAnsi="Arial" w:cs="Arial"/>
          <w:sz w:val="20"/>
          <w:szCs w:val="20"/>
        </w:rPr>
        <w:t xml:space="preserve">- </w:t>
      </w:r>
      <w:r w:rsidR="00CD1A41">
        <w:rPr>
          <w:rFonts w:ascii="Arial" w:hAnsi="Arial" w:cs="Arial"/>
          <w:sz w:val="20"/>
          <w:szCs w:val="20"/>
        </w:rPr>
        <w:t>E</w:t>
      </w:r>
      <w:r w:rsidR="009B0375">
        <w:rPr>
          <w:rFonts w:ascii="Arial" w:hAnsi="Arial" w:cs="Arial"/>
          <w:sz w:val="20"/>
          <w:szCs w:val="20"/>
        </w:rPr>
        <w:t>n fin d’intervention (message M</w:t>
      </w:r>
      <w:r w:rsidR="004F190F">
        <w:rPr>
          <w:rFonts w:ascii="Arial" w:hAnsi="Arial" w:cs="Arial"/>
          <w:sz w:val="20"/>
          <w:szCs w:val="20"/>
        </w:rPr>
        <w:t>3</w:t>
      </w:r>
      <w:r w:rsidR="009B0375">
        <w:rPr>
          <w:rFonts w:ascii="Arial" w:hAnsi="Arial" w:cs="Arial"/>
          <w:sz w:val="20"/>
          <w:szCs w:val="20"/>
        </w:rPr>
        <w:t>) devra être la nature réelle de l’intervention</w:t>
      </w:r>
      <w:r w:rsidR="00161076">
        <w:rPr>
          <w:rFonts w:ascii="Arial" w:hAnsi="Arial" w:cs="Arial"/>
          <w:sz w:val="20"/>
          <w:szCs w:val="20"/>
        </w:rPr>
        <w:t>. Par exemple</w:t>
      </w:r>
      <w:r w:rsidR="00620CC3">
        <w:rPr>
          <w:rFonts w:ascii="Arial" w:hAnsi="Arial" w:cs="Arial"/>
          <w:sz w:val="20"/>
          <w:szCs w:val="20"/>
        </w:rPr>
        <w:t>, dans le cas où l’OC décide de fournir la nature d’intervention</w:t>
      </w:r>
      <w:r w:rsidR="00161076">
        <w:rPr>
          <w:rFonts w:ascii="Arial" w:hAnsi="Arial" w:cs="Arial"/>
          <w:sz w:val="20"/>
          <w:szCs w:val="20"/>
        </w:rPr>
        <w:t xml:space="preserve"> : </w:t>
      </w:r>
      <w:r w:rsidR="00185067">
        <w:rPr>
          <w:rFonts w:ascii="Arial" w:hAnsi="Arial" w:cs="Arial"/>
          <w:sz w:val="20"/>
          <w:szCs w:val="20"/>
        </w:rPr>
        <w:t xml:space="preserve">l’Intervenant intervient pour un </w:t>
      </w:r>
      <w:r w:rsidR="00465478">
        <w:rPr>
          <w:rFonts w:ascii="Arial" w:hAnsi="Arial" w:cs="Arial"/>
          <w:sz w:val="20"/>
          <w:szCs w:val="20"/>
        </w:rPr>
        <w:t>raccordement</w:t>
      </w:r>
      <w:r w:rsidR="00CB7A55">
        <w:rPr>
          <w:rFonts w:ascii="Arial" w:hAnsi="Arial" w:cs="Arial"/>
          <w:sz w:val="20"/>
          <w:szCs w:val="20"/>
        </w:rPr>
        <w:t xml:space="preserve"> </w:t>
      </w:r>
      <w:r w:rsidR="00A873D5">
        <w:rPr>
          <w:rFonts w:ascii="Arial" w:hAnsi="Arial" w:cs="Arial"/>
          <w:sz w:val="20"/>
          <w:szCs w:val="20"/>
        </w:rPr>
        <w:t xml:space="preserve">mais ne </w:t>
      </w:r>
      <w:r w:rsidR="009802B4">
        <w:rPr>
          <w:rFonts w:ascii="Arial" w:hAnsi="Arial" w:cs="Arial"/>
          <w:sz w:val="20"/>
          <w:szCs w:val="20"/>
        </w:rPr>
        <w:t>parvient pas à ouvrir la chambre du PBO.</w:t>
      </w:r>
      <w:r w:rsidR="00A873D5">
        <w:rPr>
          <w:rFonts w:ascii="Arial" w:hAnsi="Arial" w:cs="Arial"/>
          <w:sz w:val="20"/>
          <w:szCs w:val="20"/>
        </w:rPr>
        <w:t xml:space="preserve"> </w:t>
      </w:r>
      <w:r w:rsidR="006B281B">
        <w:rPr>
          <w:rFonts w:ascii="Arial" w:hAnsi="Arial" w:cs="Arial"/>
          <w:sz w:val="20"/>
          <w:szCs w:val="20"/>
        </w:rPr>
        <w:t xml:space="preserve">Dans M1, la nature sera </w:t>
      </w:r>
      <w:r w:rsidR="00AC60C0">
        <w:rPr>
          <w:rFonts w:ascii="Arial" w:hAnsi="Arial" w:cs="Arial"/>
          <w:sz w:val="20"/>
          <w:szCs w:val="20"/>
        </w:rPr>
        <w:t>« </w:t>
      </w:r>
      <w:r w:rsidR="007762C3">
        <w:rPr>
          <w:rFonts w:ascii="Arial" w:hAnsi="Arial" w:cs="Arial"/>
          <w:sz w:val="20"/>
          <w:szCs w:val="20"/>
        </w:rPr>
        <w:t>RACC</w:t>
      </w:r>
      <w:r w:rsidR="00AC60C0">
        <w:rPr>
          <w:rFonts w:ascii="Arial" w:hAnsi="Arial" w:cs="Arial"/>
          <w:sz w:val="20"/>
          <w:szCs w:val="20"/>
        </w:rPr>
        <w:t> »</w:t>
      </w:r>
      <w:r w:rsidR="00AF268F">
        <w:rPr>
          <w:rFonts w:ascii="Arial" w:hAnsi="Arial" w:cs="Arial"/>
          <w:sz w:val="20"/>
          <w:szCs w:val="20"/>
        </w:rPr>
        <w:t xml:space="preserve"> </w:t>
      </w:r>
      <w:r w:rsidR="007762C3">
        <w:rPr>
          <w:rFonts w:ascii="Arial" w:hAnsi="Arial" w:cs="Arial"/>
          <w:sz w:val="20"/>
          <w:szCs w:val="20"/>
        </w:rPr>
        <w:t>et dans M3, elle sera</w:t>
      </w:r>
      <w:r w:rsidR="009656A6">
        <w:rPr>
          <w:rFonts w:ascii="Arial" w:hAnsi="Arial" w:cs="Arial"/>
          <w:sz w:val="20"/>
          <w:szCs w:val="20"/>
        </w:rPr>
        <w:t xml:space="preserve"> </w:t>
      </w:r>
      <w:r w:rsidR="00AC60C0">
        <w:rPr>
          <w:rFonts w:ascii="Arial" w:hAnsi="Arial" w:cs="Arial"/>
          <w:sz w:val="20"/>
          <w:szCs w:val="20"/>
        </w:rPr>
        <w:t>« </w:t>
      </w:r>
      <w:r w:rsidR="009656A6">
        <w:rPr>
          <w:rFonts w:ascii="Arial" w:hAnsi="Arial" w:cs="Arial"/>
          <w:sz w:val="20"/>
          <w:szCs w:val="20"/>
        </w:rPr>
        <w:t>AUCUNE ACTION</w:t>
      </w:r>
      <w:r w:rsidR="00AC60C0">
        <w:rPr>
          <w:rFonts w:ascii="Arial" w:hAnsi="Arial" w:cs="Arial"/>
          <w:sz w:val="20"/>
          <w:szCs w:val="20"/>
        </w:rPr>
        <w:t> »</w:t>
      </w:r>
      <w:r w:rsidR="00AF268F">
        <w:rPr>
          <w:rFonts w:ascii="Arial" w:hAnsi="Arial" w:cs="Arial"/>
          <w:sz w:val="20"/>
          <w:szCs w:val="20"/>
        </w:rPr>
        <w:t xml:space="preserve">. </w:t>
      </w:r>
    </w:p>
    <w:p w14:paraId="5B246CD0" w14:textId="28582CAB" w:rsidR="00270891" w:rsidRDefault="00270891">
      <w:pPr>
        <w:rPr>
          <w:rFonts w:ascii="Arial" w:hAnsi="Arial" w:cs="Arial"/>
          <w:sz w:val="20"/>
          <w:szCs w:val="20"/>
        </w:rPr>
      </w:pPr>
    </w:p>
    <w:p w14:paraId="2F777B36" w14:textId="6904A928" w:rsidR="00531073" w:rsidRDefault="00531073" w:rsidP="00531073">
      <w:pPr>
        <w:pStyle w:val="Titre2"/>
        <w:numPr>
          <w:ilvl w:val="2"/>
          <w:numId w:val="23"/>
        </w:numPr>
        <w:spacing w:after="0"/>
        <w:rPr>
          <w:rFonts w:cs="Arial"/>
          <w:sz w:val="32"/>
          <w:szCs w:val="22"/>
        </w:rPr>
      </w:pPr>
      <w:bookmarkStart w:id="105" w:name="_Toc89886006"/>
      <w:bookmarkStart w:id="106" w:name="_Toc89903987"/>
      <w:bookmarkStart w:id="107" w:name="_Toc90325211"/>
      <w:bookmarkStart w:id="108" w:name="_Toc117870305"/>
      <w:bookmarkEnd w:id="105"/>
      <w:bookmarkEnd w:id="106"/>
      <w:bookmarkEnd w:id="107"/>
      <w:r w:rsidRPr="00EB0D5B">
        <w:rPr>
          <w:rFonts w:cs="Arial"/>
          <w:sz w:val="32"/>
          <w:szCs w:val="22"/>
        </w:rPr>
        <w:t xml:space="preserve">Flux </w:t>
      </w:r>
      <w:r w:rsidR="00517552">
        <w:rPr>
          <w:rFonts w:cs="Arial"/>
          <w:sz w:val="32"/>
          <w:szCs w:val="22"/>
        </w:rPr>
        <w:t>OI</w:t>
      </w:r>
      <w:r w:rsidR="00AA74F5" w:rsidRPr="00EB0D5B">
        <w:rPr>
          <w:rFonts w:cs="Arial"/>
          <w:sz w:val="32"/>
          <w:szCs w:val="22"/>
        </w:rPr>
        <w:t xml:space="preserve"> vers OC</w:t>
      </w:r>
      <w:r w:rsidR="00854DDD">
        <w:rPr>
          <w:rFonts w:cs="Arial"/>
          <w:sz w:val="32"/>
          <w:szCs w:val="22"/>
        </w:rPr>
        <w:t>s</w:t>
      </w:r>
      <w:bookmarkEnd w:id="108"/>
    </w:p>
    <w:p w14:paraId="3EEE18D6" w14:textId="77777777" w:rsidR="0084503F" w:rsidRPr="00BF1B43" w:rsidRDefault="0084503F" w:rsidP="00BF1B43"/>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1626"/>
        <w:gridCol w:w="1559"/>
        <w:gridCol w:w="1134"/>
        <w:gridCol w:w="3113"/>
      </w:tblGrid>
      <w:tr w:rsidR="00854DDD" w:rsidRPr="00EB0D5B" w14:paraId="7079F5BE" w14:textId="77777777" w:rsidTr="00B05B6A">
        <w:trPr>
          <w:trHeight w:val="315"/>
        </w:trPr>
        <w:tc>
          <w:tcPr>
            <w:tcW w:w="10196" w:type="dxa"/>
            <w:gridSpan w:val="5"/>
            <w:shd w:val="clear" w:color="000000" w:fill="D9D9D9"/>
            <w:vAlign w:val="center"/>
          </w:tcPr>
          <w:p w14:paraId="62F51D82" w14:textId="00306763" w:rsidR="00854DDD" w:rsidRPr="00BF1B43" w:rsidRDefault="00854DDD" w:rsidP="00E11882">
            <w:pPr>
              <w:jc w:val="center"/>
              <w:rPr>
                <w:rFonts w:ascii="Arial" w:hAnsi="Arial" w:cs="Arial"/>
                <w:b/>
                <w:bCs/>
                <w:sz w:val="20"/>
                <w:szCs w:val="20"/>
              </w:rPr>
            </w:pPr>
            <w:r w:rsidRPr="00BF1B43">
              <w:rPr>
                <w:rFonts w:ascii="Arial" w:hAnsi="Arial" w:cs="Arial"/>
                <w:b/>
                <w:bCs/>
              </w:rPr>
              <w:t>Message M</w:t>
            </w:r>
            <w:r w:rsidR="001E5F20">
              <w:rPr>
                <w:rFonts w:ascii="Arial" w:hAnsi="Arial" w:cs="Arial"/>
                <w:b/>
                <w:bCs/>
              </w:rPr>
              <w:t>2</w:t>
            </w:r>
            <w:r w:rsidRPr="00BF1B43">
              <w:rPr>
                <w:rFonts w:ascii="Arial" w:hAnsi="Arial" w:cs="Arial"/>
                <w:b/>
                <w:bCs/>
              </w:rPr>
              <w:t xml:space="preserve"> ou </w:t>
            </w:r>
            <w:r w:rsidR="00144878">
              <w:rPr>
                <w:rFonts w:ascii="Arial" w:hAnsi="Arial" w:cs="Arial"/>
                <w:b/>
                <w:bCs/>
              </w:rPr>
              <w:t>M</w:t>
            </w:r>
            <w:r w:rsidR="001E5F20">
              <w:rPr>
                <w:rFonts w:ascii="Arial" w:hAnsi="Arial" w:cs="Arial"/>
                <w:b/>
                <w:bCs/>
              </w:rPr>
              <w:t>4</w:t>
            </w:r>
          </w:p>
        </w:tc>
      </w:tr>
      <w:tr w:rsidR="00854DDD" w:rsidRPr="00EB0D5B" w14:paraId="5093C3E0" w14:textId="77777777" w:rsidTr="00B05B6A">
        <w:trPr>
          <w:trHeight w:val="315"/>
        </w:trPr>
        <w:tc>
          <w:tcPr>
            <w:tcW w:w="10196" w:type="dxa"/>
            <w:gridSpan w:val="5"/>
            <w:shd w:val="clear" w:color="auto" w:fill="FFFFFF" w:themeFill="background1"/>
            <w:vAlign w:val="center"/>
          </w:tcPr>
          <w:p w14:paraId="3F5BB566" w14:textId="77777777" w:rsidR="00265C29" w:rsidRDefault="00265C29" w:rsidP="00265C29">
            <w:pPr>
              <w:rPr>
                <w:rFonts w:ascii="Arial" w:hAnsi="Arial" w:cs="Arial"/>
                <w:sz w:val="20"/>
                <w:szCs w:val="20"/>
              </w:rPr>
            </w:pPr>
            <w:r>
              <w:rPr>
                <w:rFonts w:ascii="Arial" w:hAnsi="Arial" w:cs="Arial"/>
                <w:sz w:val="20"/>
                <w:szCs w:val="20"/>
              </w:rPr>
              <w:t>Condition d’envoi du message</w:t>
            </w:r>
          </w:p>
          <w:p w14:paraId="761D883A" w14:textId="1DB7A974" w:rsidR="00265C29" w:rsidRDefault="00265C29" w:rsidP="00863EE3">
            <w:pPr>
              <w:pStyle w:val="Paragraphedeliste"/>
              <w:numPr>
                <w:ilvl w:val="0"/>
                <w:numId w:val="39"/>
              </w:numPr>
              <w:rPr>
                <w:rFonts w:ascii="Arial" w:hAnsi="Arial"/>
              </w:rPr>
            </w:pPr>
            <w:r>
              <w:rPr>
                <w:rFonts w:ascii="Arial" w:hAnsi="Arial"/>
              </w:rPr>
              <w:t>Pour M</w:t>
            </w:r>
            <w:r w:rsidR="001E5F20">
              <w:rPr>
                <w:rFonts w:ascii="Arial" w:hAnsi="Arial"/>
              </w:rPr>
              <w:t>2</w:t>
            </w:r>
            <w:r>
              <w:rPr>
                <w:rFonts w:ascii="Arial" w:hAnsi="Arial"/>
              </w:rPr>
              <w:t xml:space="preserve"> : </w:t>
            </w:r>
            <w:r w:rsidRPr="002F196F">
              <w:rPr>
                <w:rFonts w:ascii="Arial" w:hAnsi="Arial"/>
              </w:rPr>
              <w:t xml:space="preserve">si </w:t>
            </w:r>
            <w:r w:rsidR="00124BFF">
              <w:rPr>
                <w:rFonts w:ascii="Arial" w:hAnsi="Arial"/>
              </w:rPr>
              <w:t>Code_R</w:t>
            </w:r>
            <w:r w:rsidR="00235BAE">
              <w:rPr>
                <w:rFonts w:ascii="Arial" w:hAnsi="Arial"/>
              </w:rPr>
              <w:t>e</w:t>
            </w:r>
            <w:r w:rsidR="00124BFF">
              <w:rPr>
                <w:rFonts w:ascii="Arial" w:hAnsi="Arial"/>
              </w:rPr>
              <w:t>ponse M</w:t>
            </w:r>
            <w:r w:rsidR="001E5F20">
              <w:rPr>
                <w:rFonts w:ascii="Arial" w:hAnsi="Arial"/>
              </w:rPr>
              <w:t>1</w:t>
            </w:r>
            <w:r w:rsidR="00124BFF">
              <w:rPr>
                <w:rFonts w:ascii="Arial" w:hAnsi="Arial"/>
              </w:rPr>
              <w:t xml:space="preserve"> = 0 (OK)</w:t>
            </w:r>
          </w:p>
          <w:p w14:paraId="0152625A" w14:textId="7011D21A" w:rsidR="00854DDD" w:rsidRPr="00EB0D5B" w:rsidRDefault="00265C29" w:rsidP="00863EE3">
            <w:pPr>
              <w:pStyle w:val="Paragraphedeliste"/>
              <w:numPr>
                <w:ilvl w:val="0"/>
                <w:numId w:val="39"/>
              </w:numPr>
              <w:spacing w:line="360" w:lineRule="auto"/>
              <w:rPr>
                <w:rFonts w:ascii="Arial" w:hAnsi="Arial"/>
              </w:rPr>
            </w:pPr>
            <w:r>
              <w:rPr>
                <w:rFonts w:ascii="Arial" w:hAnsi="Arial"/>
              </w:rPr>
              <w:t xml:space="preserve">Pour </w:t>
            </w:r>
            <w:r w:rsidR="00144878">
              <w:rPr>
                <w:rFonts w:ascii="Arial" w:hAnsi="Arial"/>
              </w:rPr>
              <w:t>M</w:t>
            </w:r>
            <w:r w:rsidR="001E5F20">
              <w:rPr>
                <w:rFonts w:ascii="Arial" w:hAnsi="Arial"/>
              </w:rPr>
              <w:t>4</w:t>
            </w:r>
            <w:r>
              <w:rPr>
                <w:rFonts w:ascii="Arial" w:hAnsi="Arial"/>
              </w:rPr>
              <w:t xml:space="preserve"> : si </w:t>
            </w:r>
            <w:r w:rsidR="00124BFF">
              <w:rPr>
                <w:rFonts w:ascii="Arial" w:hAnsi="Arial"/>
              </w:rPr>
              <w:t>Code_R</w:t>
            </w:r>
            <w:r w:rsidR="00235BAE">
              <w:rPr>
                <w:rFonts w:ascii="Arial" w:hAnsi="Arial"/>
              </w:rPr>
              <w:t>e</w:t>
            </w:r>
            <w:r w:rsidR="00124BFF">
              <w:rPr>
                <w:rFonts w:ascii="Arial" w:hAnsi="Arial"/>
              </w:rPr>
              <w:t xml:space="preserve">ponse </w:t>
            </w:r>
            <w:r w:rsidR="00144878">
              <w:rPr>
                <w:rFonts w:ascii="Arial" w:hAnsi="Arial"/>
              </w:rPr>
              <w:t>M</w:t>
            </w:r>
            <w:r w:rsidR="001E5F20">
              <w:rPr>
                <w:rFonts w:ascii="Arial" w:hAnsi="Arial"/>
              </w:rPr>
              <w:t>3</w:t>
            </w:r>
            <w:r w:rsidR="00124BFF">
              <w:rPr>
                <w:rFonts w:ascii="Arial" w:hAnsi="Arial"/>
              </w:rPr>
              <w:t xml:space="preserve"> = 0 (OK)</w:t>
            </w:r>
          </w:p>
        </w:tc>
      </w:tr>
      <w:tr w:rsidR="005F4BA1" w:rsidRPr="00EB0D5B" w14:paraId="6BE1A4EC" w14:textId="77777777" w:rsidTr="002C6C55">
        <w:trPr>
          <w:trHeight w:val="315"/>
        </w:trPr>
        <w:tc>
          <w:tcPr>
            <w:tcW w:w="2764" w:type="dxa"/>
            <w:shd w:val="clear" w:color="000000" w:fill="D9D9D9"/>
            <w:vAlign w:val="center"/>
            <w:hideMark/>
          </w:tcPr>
          <w:p w14:paraId="7F3490CB"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Nom</w:t>
            </w:r>
          </w:p>
        </w:tc>
        <w:tc>
          <w:tcPr>
            <w:tcW w:w="1626" w:type="dxa"/>
            <w:shd w:val="clear" w:color="000000" w:fill="D9D9D9"/>
            <w:vAlign w:val="center"/>
            <w:hideMark/>
          </w:tcPr>
          <w:p w14:paraId="1EA3C398" w14:textId="77777777" w:rsidR="00AA74F5" w:rsidRPr="00EB0D5B" w:rsidRDefault="00AA74F5" w:rsidP="00E11882">
            <w:pPr>
              <w:jc w:val="center"/>
              <w:rPr>
                <w:rFonts w:ascii="Arial" w:hAnsi="Arial" w:cs="Arial"/>
                <w:color w:val="000000"/>
                <w:sz w:val="20"/>
                <w:szCs w:val="20"/>
              </w:rPr>
            </w:pPr>
            <w:r w:rsidRPr="00EB0D5B">
              <w:rPr>
                <w:rFonts w:ascii="Arial" w:hAnsi="Arial" w:cs="Arial"/>
                <w:sz w:val="20"/>
                <w:szCs w:val="20"/>
              </w:rPr>
              <w:t>Format</w:t>
            </w:r>
          </w:p>
        </w:tc>
        <w:tc>
          <w:tcPr>
            <w:tcW w:w="1559" w:type="dxa"/>
            <w:shd w:val="clear" w:color="000000" w:fill="D9D9D9"/>
            <w:vAlign w:val="center"/>
            <w:hideMark/>
          </w:tcPr>
          <w:p w14:paraId="0B935DD6" w14:textId="77777777" w:rsidR="00AA74F5" w:rsidRPr="00EB0D5B" w:rsidRDefault="00AA74F5" w:rsidP="00E11882">
            <w:pPr>
              <w:jc w:val="center"/>
              <w:rPr>
                <w:rFonts w:ascii="Arial" w:hAnsi="Arial" w:cs="Arial"/>
                <w:color w:val="000000"/>
                <w:sz w:val="20"/>
                <w:szCs w:val="20"/>
              </w:rPr>
            </w:pPr>
            <w:r w:rsidRPr="00EB0D5B">
              <w:rPr>
                <w:rFonts w:ascii="Arial" w:hAnsi="Arial" w:cs="Arial"/>
                <w:sz w:val="20"/>
                <w:szCs w:val="20"/>
              </w:rPr>
              <w:t>Statut</w:t>
            </w:r>
          </w:p>
        </w:tc>
        <w:tc>
          <w:tcPr>
            <w:tcW w:w="1134" w:type="dxa"/>
            <w:shd w:val="clear" w:color="000000" w:fill="D9D9D9"/>
            <w:vAlign w:val="center"/>
            <w:hideMark/>
          </w:tcPr>
          <w:p w14:paraId="2F839663"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Condition</w:t>
            </w:r>
          </w:p>
        </w:tc>
        <w:tc>
          <w:tcPr>
            <w:tcW w:w="3113" w:type="dxa"/>
            <w:shd w:val="clear" w:color="000000" w:fill="D9D9D9"/>
            <w:vAlign w:val="center"/>
            <w:hideMark/>
          </w:tcPr>
          <w:p w14:paraId="662D1DEB" w14:textId="77777777" w:rsidR="00AA74F5" w:rsidRPr="00EB0D5B" w:rsidRDefault="00AA74F5" w:rsidP="00E11882">
            <w:pPr>
              <w:jc w:val="center"/>
              <w:rPr>
                <w:rFonts w:ascii="Arial" w:hAnsi="Arial" w:cs="Arial"/>
                <w:color w:val="000000"/>
                <w:sz w:val="20"/>
                <w:szCs w:val="20"/>
              </w:rPr>
            </w:pPr>
            <w:r w:rsidRPr="00EB0D5B">
              <w:rPr>
                <w:rFonts w:ascii="Arial" w:hAnsi="Arial" w:cs="Arial"/>
                <w:sz w:val="20"/>
                <w:szCs w:val="20"/>
              </w:rPr>
              <w:t>Contenu</w:t>
            </w:r>
          </w:p>
        </w:tc>
      </w:tr>
      <w:tr w:rsidR="005F4BA1" w:rsidRPr="00EB0D5B" w14:paraId="05729336" w14:textId="77777777" w:rsidTr="002C6C55">
        <w:trPr>
          <w:trHeight w:val="315"/>
        </w:trPr>
        <w:tc>
          <w:tcPr>
            <w:tcW w:w="2764" w:type="dxa"/>
            <w:shd w:val="clear" w:color="auto" w:fill="auto"/>
            <w:vAlign w:val="center"/>
            <w:hideMark/>
          </w:tcPr>
          <w:p w14:paraId="493058BF" w14:textId="77777777" w:rsidR="00AA74F5" w:rsidRPr="00EB0D5B" w:rsidRDefault="00AA74F5" w:rsidP="00E11882">
            <w:pPr>
              <w:jc w:val="both"/>
              <w:rPr>
                <w:rFonts w:ascii="Arial" w:hAnsi="Arial" w:cs="Arial"/>
                <w:color w:val="000000"/>
                <w:sz w:val="20"/>
                <w:szCs w:val="20"/>
              </w:rPr>
            </w:pPr>
            <w:r w:rsidRPr="00EB0D5B">
              <w:rPr>
                <w:rFonts w:ascii="Arial" w:hAnsi="Arial" w:cs="Arial"/>
                <w:color w:val="000000"/>
                <w:sz w:val="20"/>
                <w:szCs w:val="20"/>
              </w:rPr>
              <w:t>Code_OI</w:t>
            </w:r>
          </w:p>
        </w:tc>
        <w:tc>
          <w:tcPr>
            <w:tcW w:w="1626" w:type="dxa"/>
            <w:shd w:val="clear" w:color="auto" w:fill="auto"/>
            <w:vAlign w:val="center"/>
            <w:hideMark/>
          </w:tcPr>
          <w:p w14:paraId="5EC96DA1" w14:textId="007A9115" w:rsidR="00AA74F5" w:rsidRPr="00EB0D5B" w:rsidRDefault="00AA74F5" w:rsidP="00E11882">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5F4BA1">
              <w:rPr>
                <w:rFonts w:ascii="Arial" w:hAnsi="Arial" w:cs="Arial"/>
                <w:color w:val="000000"/>
                <w:sz w:val="20"/>
                <w:szCs w:val="20"/>
              </w:rPr>
              <w:t xml:space="preserve"> taille 4</w:t>
            </w:r>
          </w:p>
        </w:tc>
        <w:tc>
          <w:tcPr>
            <w:tcW w:w="1559" w:type="dxa"/>
            <w:shd w:val="clear" w:color="auto" w:fill="auto"/>
            <w:vAlign w:val="center"/>
            <w:hideMark/>
          </w:tcPr>
          <w:p w14:paraId="707F95F2"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69A86AA9" w14:textId="77777777" w:rsidR="00AA74F5" w:rsidRPr="00EB0D5B" w:rsidRDefault="00AA74F5" w:rsidP="00E11882">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hideMark/>
          </w:tcPr>
          <w:p w14:paraId="7D10B812" w14:textId="77777777" w:rsidR="00AA74F5" w:rsidRPr="00EB0D5B" w:rsidRDefault="00AA74F5" w:rsidP="00E11882">
            <w:pPr>
              <w:jc w:val="both"/>
              <w:rPr>
                <w:rFonts w:ascii="Arial" w:hAnsi="Arial" w:cs="Arial"/>
                <w:color w:val="000000"/>
                <w:sz w:val="20"/>
                <w:szCs w:val="20"/>
              </w:rPr>
            </w:pPr>
            <w:r w:rsidRPr="00EB0D5B">
              <w:rPr>
                <w:rFonts w:ascii="Arial" w:hAnsi="Arial" w:cs="Arial"/>
                <w:color w:val="000000"/>
                <w:sz w:val="20"/>
                <w:szCs w:val="20"/>
              </w:rPr>
              <w:t xml:space="preserve">Code opérateur </w:t>
            </w:r>
            <w:proofErr w:type="spellStart"/>
            <w:r w:rsidRPr="00EB0D5B">
              <w:rPr>
                <w:rFonts w:ascii="Arial" w:hAnsi="Arial" w:cs="Arial"/>
                <w:color w:val="000000"/>
                <w:sz w:val="20"/>
                <w:szCs w:val="20"/>
              </w:rPr>
              <w:t>Interop</w:t>
            </w:r>
            <w:proofErr w:type="spellEnd"/>
            <w:r w:rsidRPr="00EB0D5B">
              <w:rPr>
                <w:rFonts w:ascii="Arial" w:hAnsi="Arial" w:cs="Arial"/>
                <w:color w:val="000000"/>
                <w:sz w:val="20"/>
                <w:szCs w:val="20"/>
              </w:rPr>
              <w:t xml:space="preserve"> de l’OI</w:t>
            </w:r>
          </w:p>
        </w:tc>
      </w:tr>
      <w:tr w:rsidR="005F4BA1" w:rsidRPr="00EB0D5B" w14:paraId="2C4C9A4D" w14:textId="77777777" w:rsidTr="002C6C55">
        <w:trPr>
          <w:trHeight w:val="315"/>
        </w:trPr>
        <w:tc>
          <w:tcPr>
            <w:tcW w:w="2764" w:type="dxa"/>
            <w:shd w:val="clear" w:color="auto" w:fill="auto"/>
            <w:vAlign w:val="center"/>
          </w:tcPr>
          <w:p w14:paraId="62C3CC35" w14:textId="7F60F7F6"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Ref_Interv_</w:t>
            </w:r>
            <w:r w:rsidR="001E5F20">
              <w:rPr>
                <w:rFonts w:ascii="Arial" w:hAnsi="Arial" w:cs="Arial"/>
                <w:color w:val="000000"/>
                <w:sz w:val="20"/>
                <w:szCs w:val="20"/>
              </w:rPr>
              <w:t>OI</w:t>
            </w:r>
          </w:p>
        </w:tc>
        <w:tc>
          <w:tcPr>
            <w:tcW w:w="1626" w:type="dxa"/>
            <w:shd w:val="clear" w:color="auto" w:fill="auto"/>
            <w:vAlign w:val="center"/>
          </w:tcPr>
          <w:p w14:paraId="0C7DFCD3" w14:textId="188299AF"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 [0-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58105E">
              <w:rPr>
                <w:rFonts w:ascii="Arial" w:hAnsi="Arial" w:cs="Arial"/>
                <w:color w:val="000000"/>
                <w:sz w:val="20"/>
                <w:szCs w:val="20"/>
              </w:rPr>
              <w:t xml:space="preserve"> [-][_]</w:t>
            </w:r>
            <w:r>
              <w:rPr>
                <w:rFonts w:ascii="Arial" w:hAnsi="Arial" w:cs="Arial"/>
                <w:color w:val="000000"/>
                <w:sz w:val="20"/>
                <w:szCs w:val="20"/>
              </w:rPr>
              <w:t xml:space="preserve"> taille 50</w:t>
            </w:r>
          </w:p>
        </w:tc>
        <w:tc>
          <w:tcPr>
            <w:tcW w:w="1559" w:type="dxa"/>
            <w:shd w:val="clear" w:color="auto" w:fill="auto"/>
            <w:vAlign w:val="center"/>
          </w:tcPr>
          <w:p w14:paraId="5858EFE3" w14:textId="47C27506"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tcPr>
          <w:p w14:paraId="66F7AB02" w14:textId="0A104824"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tcPr>
          <w:p w14:paraId="466859DF" w14:textId="7FE985B2"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 xml:space="preserve">Référence d’intervention unique produite </w:t>
            </w:r>
            <w:r>
              <w:rPr>
                <w:rFonts w:ascii="Arial" w:hAnsi="Arial" w:cs="Arial"/>
                <w:color w:val="000000"/>
                <w:sz w:val="20"/>
                <w:szCs w:val="20"/>
              </w:rPr>
              <w:t xml:space="preserve">par </w:t>
            </w:r>
            <w:r w:rsidR="001E5F20">
              <w:rPr>
                <w:rFonts w:ascii="Arial" w:hAnsi="Arial" w:cs="Arial"/>
                <w:color w:val="000000"/>
                <w:sz w:val="20"/>
                <w:szCs w:val="20"/>
              </w:rPr>
              <w:t>l’OI</w:t>
            </w:r>
            <w:r w:rsidR="00885B5A">
              <w:rPr>
                <w:rFonts w:ascii="Arial" w:hAnsi="Arial" w:cs="Arial"/>
                <w:color w:val="000000"/>
                <w:sz w:val="20"/>
                <w:szCs w:val="20"/>
              </w:rPr>
              <w:t xml:space="preserve"> </w:t>
            </w:r>
            <w:r w:rsidR="00885B5A" w:rsidRPr="00FC08D2">
              <w:rPr>
                <w:rFonts w:ascii="Arial" w:hAnsi="Arial" w:cs="Arial"/>
                <w:color w:val="000000"/>
                <w:sz w:val="20"/>
                <w:szCs w:val="20"/>
              </w:rPr>
              <w:t>dans R M1</w:t>
            </w:r>
            <w:r w:rsidR="00CD0EB5" w:rsidRPr="00FC08D2">
              <w:rPr>
                <w:rFonts w:ascii="Arial" w:hAnsi="Arial" w:cs="Arial"/>
                <w:color w:val="000000"/>
                <w:sz w:val="20"/>
                <w:szCs w:val="20"/>
              </w:rPr>
              <w:t>/R M3</w:t>
            </w:r>
          </w:p>
        </w:tc>
      </w:tr>
      <w:tr w:rsidR="005F4BA1" w:rsidRPr="00EB0D5B" w14:paraId="55E7A3DC" w14:textId="77777777" w:rsidTr="002C6C55">
        <w:trPr>
          <w:trHeight w:val="315"/>
        </w:trPr>
        <w:tc>
          <w:tcPr>
            <w:tcW w:w="2764" w:type="dxa"/>
            <w:shd w:val="clear" w:color="auto" w:fill="auto"/>
            <w:vAlign w:val="center"/>
            <w:hideMark/>
          </w:tcPr>
          <w:p w14:paraId="1411854E" w14:textId="77777777"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PM</w:t>
            </w:r>
          </w:p>
        </w:tc>
        <w:tc>
          <w:tcPr>
            <w:tcW w:w="1626" w:type="dxa"/>
            <w:shd w:val="clear" w:color="auto" w:fill="auto"/>
            <w:vAlign w:val="center"/>
            <w:hideMark/>
          </w:tcPr>
          <w:p w14:paraId="7F33C511" w14:textId="1294BF3B"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 [0-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58105E">
              <w:rPr>
                <w:rFonts w:ascii="Arial" w:hAnsi="Arial" w:cs="Arial"/>
                <w:color w:val="000000"/>
                <w:sz w:val="20"/>
                <w:szCs w:val="20"/>
              </w:rPr>
              <w:t xml:space="preserve"> [-][_]</w:t>
            </w:r>
            <w:r>
              <w:rPr>
                <w:rFonts w:ascii="Arial" w:hAnsi="Arial" w:cs="Arial"/>
                <w:color w:val="000000"/>
                <w:sz w:val="20"/>
                <w:szCs w:val="20"/>
              </w:rPr>
              <w:t xml:space="preserve"> taille 50</w:t>
            </w:r>
          </w:p>
        </w:tc>
        <w:tc>
          <w:tcPr>
            <w:tcW w:w="1559" w:type="dxa"/>
            <w:shd w:val="clear" w:color="auto" w:fill="auto"/>
            <w:vAlign w:val="center"/>
            <w:hideMark/>
          </w:tcPr>
          <w:p w14:paraId="001C252D" w14:textId="77777777"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52CAD689" w14:textId="77777777"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hideMark/>
          </w:tcPr>
          <w:p w14:paraId="4A951F89" w14:textId="77777777"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Référence réglementaire du PM (Ex : FI-XXXXX-XXXX)</w:t>
            </w:r>
          </w:p>
        </w:tc>
      </w:tr>
      <w:tr w:rsidR="005F4BA1" w:rsidRPr="00EB0D5B" w14:paraId="4B6D59EF" w14:textId="77777777" w:rsidTr="002C6C55">
        <w:trPr>
          <w:trHeight w:val="752"/>
        </w:trPr>
        <w:tc>
          <w:tcPr>
            <w:tcW w:w="2764" w:type="dxa"/>
            <w:shd w:val="clear" w:color="auto" w:fill="auto"/>
            <w:vAlign w:val="center"/>
            <w:hideMark/>
          </w:tcPr>
          <w:p w14:paraId="328607A3" w14:textId="77777777" w:rsidR="005F4BA1" w:rsidRPr="00EB0D5B" w:rsidRDefault="005F4BA1" w:rsidP="005F4BA1">
            <w:pPr>
              <w:jc w:val="both"/>
              <w:rPr>
                <w:rFonts w:ascii="Arial" w:hAnsi="Arial" w:cs="Arial"/>
                <w:color w:val="000000"/>
                <w:sz w:val="20"/>
                <w:szCs w:val="20"/>
              </w:rPr>
            </w:pPr>
            <w:r w:rsidRPr="00EB0D5B">
              <w:rPr>
                <w:rFonts w:ascii="Arial" w:hAnsi="Arial" w:cs="Arial"/>
                <w:color w:val="000000"/>
                <w:sz w:val="20"/>
                <w:szCs w:val="20"/>
              </w:rPr>
              <w:t>PBO</w:t>
            </w:r>
          </w:p>
        </w:tc>
        <w:tc>
          <w:tcPr>
            <w:tcW w:w="1626" w:type="dxa"/>
            <w:shd w:val="clear" w:color="auto" w:fill="auto"/>
            <w:vAlign w:val="center"/>
            <w:hideMark/>
          </w:tcPr>
          <w:p w14:paraId="5BA48280" w14:textId="693C5DFD" w:rsidR="002D622D" w:rsidRDefault="002D622D" w:rsidP="002D622D">
            <w:pPr>
              <w:jc w:val="both"/>
              <w:rPr>
                <w:rFonts w:ascii="Arial" w:hAnsi="Arial" w:cs="Arial"/>
                <w:color w:val="000000"/>
                <w:sz w:val="20"/>
                <w:szCs w:val="20"/>
              </w:rPr>
            </w:pPr>
            <w:r>
              <w:rPr>
                <w:rFonts w:ascii="Arial" w:hAnsi="Arial" w:cs="Arial"/>
                <w:color w:val="000000"/>
                <w:sz w:val="20"/>
                <w:szCs w:val="20"/>
              </w:rPr>
              <w:t>Tableau</w:t>
            </w:r>
          </w:p>
          <w:p w14:paraId="35D52F74" w14:textId="62BC1CBE" w:rsidR="002D622D" w:rsidRPr="0032321F" w:rsidRDefault="002D622D" w:rsidP="002D622D">
            <w:pPr>
              <w:jc w:val="both"/>
              <w:rPr>
                <w:rFonts w:ascii="Arial" w:hAnsi="Arial" w:cs="Arial"/>
                <w:color w:val="000000"/>
                <w:sz w:val="20"/>
                <w:szCs w:val="20"/>
              </w:rPr>
            </w:pPr>
            <w:r w:rsidRPr="0032321F">
              <w:rPr>
                <w:rFonts w:ascii="Arial" w:hAnsi="Arial" w:cs="Arial"/>
                <w:color w:val="000000"/>
                <w:sz w:val="20"/>
                <w:szCs w:val="20"/>
              </w:rPr>
              <w:t>{PBO=xx}</w:t>
            </w:r>
          </w:p>
          <w:p w14:paraId="53809922" w14:textId="70AAA94B" w:rsidR="002D622D" w:rsidRPr="006D69F5" w:rsidRDefault="002D622D" w:rsidP="002D622D">
            <w:pPr>
              <w:jc w:val="both"/>
              <w:rPr>
                <w:rFonts w:ascii="Arial" w:hAnsi="Arial" w:cs="Arial"/>
                <w:color w:val="000000"/>
                <w:sz w:val="20"/>
                <w:szCs w:val="20"/>
                <w:lang w:val="en-US"/>
              </w:rPr>
            </w:pPr>
            <w:r w:rsidRPr="006D69F5">
              <w:rPr>
                <w:rFonts w:ascii="Arial" w:hAnsi="Arial" w:cs="Arial"/>
                <w:color w:val="000000"/>
                <w:sz w:val="20"/>
                <w:szCs w:val="20"/>
                <w:lang w:val="en-US"/>
              </w:rPr>
              <w:t>{PBO=</w:t>
            </w:r>
            <w:proofErr w:type="spellStart"/>
            <w:r w:rsidRPr="006D69F5">
              <w:rPr>
                <w:rFonts w:ascii="Arial" w:hAnsi="Arial" w:cs="Arial"/>
                <w:color w:val="000000"/>
                <w:sz w:val="20"/>
                <w:szCs w:val="20"/>
                <w:lang w:val="en-US"/>
              </w:rPr>
              <w:t>yy</w:t>
            </w:r>
            <w:proofErr w:type="spellEnd"/>
            <w:r w:rsidRPr="006D69F5">
              <w:rPr>
                <w:rFonts w:ascii="Arial" w:hAnsi="Arial" w:cs="Arial"/>
                <w:color w:val="000000"/>
                <w:sz w:val="20"/>
                <w:szCs w:val="20"/>
                <w:lang w:val="en-US"/>
              </w:rPr>
              <w:t>}</w:t>
            </w:r>
          </w:p>
          <w:p w14:paraId="4D579EC2" w14:textId="492C8886" w:rsidR="002D622D" w:rsidRDefault="002D622D">
            <w:pPr>
              <w:jc w:val="both"/>
              <w:rPr>
                <w:rFonts w:ascii="Arial" w:hAnsi="Arial" w:cs="Arial"/>
                <w:color w:val="000000"/>
                <w:sz w:val="20"/>
                <w:szCs w:val="20"/>
              </w:rPr>
            </w:pPr>
            <w:r>
              <w:rPr>
                <w:rFonts w:ascii="Arial" w:hAnsi="Arial" w:cs="Arial"/>
                <w:color w:val="000000"/>
                <w:sz w:val="20"/>
                <w:szCs w:val="20"/>
              </w:rPr>
              <w:t>…</w:t>
            </w:r>
          </w:p>
          <w:p w14:paraId="5ADFD473" w14:textId="3281FE66" w:rsidR="005F4BA1" w:rsidRPr="00EB0D5B" w:rsidRDefault="005F4BA1">
            <w:pPr>
              <w:jc w:val="both"/>
              <w:rPr>
                <w:rFonts w:ascii="Arial" w:hAnsi="Arial" w:cs="Arial"/>
                <w:color w:val="000000"/>
                <w:sz w:val="20"/>
                <w:szCs w:val="20"/>
              </w:rPr>
            </w:pPr>
          </w:p>
        </w:tc>
        <w:tc>
          <w:tcPr>
            <w:tcW w:w="1559" w:type="dxa"/>
            <w:shd w:val="clear" w:color="auto" w:fill="auto"/>
            <w:vAlign w:val="center"/>
            <w:hideMark/>
          </w:tcPr>
          <w:p w14:paraId="57E6309E" w14:textId="2B9A48A9" w:rsidR="005F4BA1" w:rsidRPr="00EB0D5B" w:rsidRDefault="005F4BA1" w:rsidP="005F4BA1">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34E40C5E" w14:textId="58E25070" w:rsidR="005F4BA1" w:rsidRPr="00EB0D5B" w:rsidRDefault="005F4BA1" w:rsidP="005F4BA1">
            <w:pPr>
              <w:jc w:val="center"/>
              <w:rPr>
                <w:rFonts w:ascii="Arial" w:hAnsi="Arial" w:cs="Arial"/>
                <w:color w:val="000000"/>
                <w:sz w:val="20"/>
                <w:szCs w:val="20"/>
              </w:rPr>
            </w:pPr>
          </w:p>
        </w:tc>
        <w:tc>
          <w:tcPr>
            <w:tcW w:w="3113" w:type="dxa"/>
            <w:shd w:val="clear" w:color="auto" w:fill="auto"/>
            <w:vAlign w:val="center"/>
            <w:hideMark/>
          </w:tcPr>
          <w:p w14:paraId="1EF0DF05" w14:textId="77777777" w:rsidR="005F4BA1" w:rsidRDefault="005F4BA1" w:rsidP="005F4BA1">
            <w:pPr>
              <w:jc w:val="both"/>
              <w:rPr>
                <w:rFonts w:ascii="Arial" w:hAnsi="Arial" w:cs="Arial"/>
                <w:color w:val="000000"/>
                <w:sz w:val="20"/>
                <w:szCs w:val="20"/>
              </w:rPr>
            </w:pPr>
            <w:r w:rsidRPr="00EB0D5B">
              <w:rPr>
                <w:rFonts w:ascii="Arial" w:hAnsi="Arial" w:cs="Arial"/>
                <w:color w:val="000000"/>
                <w:sz w:val="20"/>
                <w:szCs w:val="20"/>
              </w:rPr>
              <w:t>Référence du PBO (Ex : PTXXXXXXX)</w:t>
            </w:r>
          </w:p>
          <w:p w14:paraId="2BBB4C5D" w14:textId="4C25F27A" w:rsidR="0002029D" w:rsidRPr="0032321F" w:rsidRDefault="0002029D" w:rsidP="0032321F">
            <w:pPr>
              <w:pStyle w:val="Paragraphedeliste"/>
              <w:numPr>
                <w:ilvl w:val="0"/>
                <w:numId w:val="39"/>
              </w:numPr>
              <w:jc w:val="both"/>
              <w:rPr>
                <w:rFonts w:ascii="Arial" w:hAnsi="Arial"/>
                <w:color w:val="000000"/>
              </w:rPr>
            </w:pPr>
            <w:r>
              <w:rPr>
                <w:rFonts w:ascii="Arial" w:hAnsi="Arial"/>
                <w:color w:val="000000"/>
              </w:rPr>
              <w:t>Si fourni par le DO</w:t>
            </w:r>
          </w:p>
        </w:tc>
      </w:tr>
      <w:tr w:rsidR="005F4BA1" w:rsidRPr="00EB0D5B" w14:paraId="0488357E" w14:textId="77777777" w:rsidTr="002C6C55">
        <w:trPr>
          <w:trHeight w:val="525"/>
        </w:trPr>
        <w:tc>
          <w:tcPr>
            <w:tcW w:w="2764" w:type="dxa"/>
            <w:shd w:val="clear" w:color="auto" w:fill="auto"/>
            <w:vAlign w:val="center"/>
            <w:hideMark/>
          </w:tcPr>
          <w:p w14:paraId="7EB88386" w14:textId="5E1D39D1" w:rsidR="0049230F" w:rsidRPr="00EB0D5B" w:rsidRDefault="00432B01" w:rsidP="0049230F">
            <w:pPr>
              <w:jc w:val="both"/>
              <w:rPr>
                <w:rFonts w:ascii="Arial" w:hAnsi="Arial" w:cs="Arial"/>
                <w:color w:val="000000"/>
                <w:sz w:val="20"/>
                <w:szCs w:val="20"/>
              </w:rPr>
            </w:pPr>
            <w:r>
              <w:rPr>
                <w:rFonts w:ascii="Arial" w:hAnsi="Arial" w:cs="Arial"/>
                <w:color w:val="000000"/>
                <w:sz w:val="20"/>
                <w:szCs w:val="20"/>
              </w:rPr>
              <w:t>D</w:t>
            </w:r>
            <w:r w:rsidR="001E5F20">
              <w:rPr>
                <w:rFonts w:ascii="Arial" w:hAnsi="Arial" w:cs="Arial"/>
                <w:color w:val="000000"/>
                <w:sz w:val="20"/>
                <w:szCs w:val="20"/>
              </w:rPr>
              <w:t>e</w:t>
            </w:r>
            <w:r>
              <w:rPr>
                <w:rFonts w:ascii="Arial" w:hAnsi="Arial" w:cs="Arial"/>
                <w:color w:val="000000"/>
                <w:sz w:val="20"/>
                <w:szCs w:val="20"/>
              </w:rPr>
              <w:t>but_Inter</w:t>
            </w:r>
          </w:p>
        </w:tc>
        <w:tc>
          <w:tcPr>
            <w:tcW w:w="1626" w:type="dxa"/>
            <w:shd w:val="clear" w:color="auto" w:fill="auto"/>
            <w:vAlign w:val="center"/>
            <w:hideMark/>
          </w:tcPr>
          <w:p w14:paraId="764778DD" w14:textId="77777777" w:rsidR="0049230F" w:rsidRDefault="0049230F" w:rsidP="0049230F">
            <w:pPr>
              <w:jc w:val="both"/>
              <w:rPr>
                <w:rFonts w:ascii="Arial" w:hAnsi="Arial" w:cs="Arial"/>
                <w:color w:val="000000"/>
                <w:sz w:val="12"/>
                <w:szCs w:val="12"/>
              </w:rPr>
            </w:pPr>
            <w:r w:rsidRPr="00AA65CE">
              <w:rPr>
                <w:rFonts w:ascii="Arial" w:hAnsi="Arial" w:cs="Arial"/>
                <w:color w:val="000000"/>
                <w:sz w:val="12"/>
                <w:szCs w:val="12"/>
              </w:rPr>
              <w:t xml:space="preserve">AAAAMMDD </w:t>
            </w:r>
            <w:proofErr w:type="gramStart"/>
            <w:r w:rsidRPr="00AA65CE">
              <w:rPr>
                <w:rFonts w:ascii="Arial" w:hAnsi="Arial" w:cs="Arial"/>
                <w:color w:val="000000"/>
                <w:sz w:val="12"/>
                <w:szCs w:val="12"/>
              </w:rPr>
              <w:t>HH:</w:t>
            </w:r>
            <w:proofErr w:type="gramEnd"/>
            <w:r w:rsidRPr="00AA65CE">
              <w:rPr>
                <w:rFonts w:ascii="Arial" w:hAnsi="Arial" w:cs="Arial"/>
                <w:color w:val="000000"/>
                <w:sz w:val="12"/>
                <w:szCs w:val="12"/>
              </w:rPr>
              <w:t>MM</w:t>
            </w:r>
            <w:r w:rsidR="002568FE" w:rsidRPr="00AA65CE">
              <w:rPr>
                <w:rFonts w:ascii="Arial" w:hAnsi="Arial" w:cs="Arial"/>
                <w:color w:val="000000"/>
                <w:sz w:val="12"/>
                <w:szCs w:val="12"/>
              </w:rPr>
              <w:t>:SS</w:t>
            </w:r>
          </w:p>
          <w:p w14:paraId="079AA597" w14:textId="2EF4BCEF" w:rsidR="008963EC" w:rsidRPr="00AA65CE" w:rsidRDefault="008963EC" w:rsidP="0049230F">
            <w:pPr>
              <w:jc w:val="both"/>
              <w:rPr>
                <w:rFonts w:ascii="Arial" w:hAnsi="Arial" w:cs="Arial"/>
                <w:color w:val="000000"/>
                <w:sz w:val="12"/>
                <w:szCs w:val="12"/>
              </w:rPr>
            </w:pPr>
            <w:r>
              <w:rPr>
                <w:rFonts w:ascii="Arial" w:hAnsi="Arial" w:cs="Arial"/>
                <w:color w:val="000000"/>
                <w:sz w:val="12"/>
                <w:szCs w:val="12"/>
              </w:rPr>
              <w:t>Format ISO 8601</w:t>
            </w:r>
          </w:p>
        </w:tc>
        <w:tc>
          <w:tcPr>
            <w:tcW w:w="1559" w:type="dxa"/>
            <w:shd w:val="clear" w:color="auto" w:fill="auto"/>
            <w:vAlign w:val="center"/>
            <w:hideMark/>
          </w:tcPr>
          <w:p w14:paraId="52CF59B6"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77B17C5F"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hideMark/>
          </w:tcPr>
          <w:p w14:paraId="6EFD3FDF" w14:textId="4B727316" w:rsidR="0049230F" w:rsidRPr="00EB0D5B" w:rsidRDefault="0049230F" w:rsidP="0049230F">
            <w:pPr>
              <w:jc w:val="both"/>
              <w:rPr>
                <w:rFonts w:ascii="Arial" w:hAnsi="Arial" w:cs="Arial"/>
                <w:color w:val="000000"/>
                <w:sz w:val="20"/>
                <w:szCs w:val="20"/>
              </w:rPr>
            </w:pPr>
            <w:r w:rsidRPr="00EB0D5B">
              <w:rPr>
                <w:rFonts w:ascii="Arial" w:hAnsi="Arial" w:cs="Arial"/>
                <w:color w:val="000000"/>
                <w:sz w:val="20"/>
                <w:szCs w:val="20"/>
              </w:rPr>
              <w:t>Date/heure de début réel d’intervention</w:t>
            </w:r>
          </w:p>
        </w:tc>
      </w:tr>
      <w:tr w:rsidR="005F4BA1" w:rsidRPr="00EB0D5B" w14:paraId="1138B788" w14:textId="77777777" w:rsidTr="002C6C55">
        <w:trPr>
          <w:trHeight w:val="510"/>
        </w:trPr>
        <w:tc>
          <w:tcPr>
            <w:tcW w:w="2764" w:type="dxa"/>
            <w:shd w:val="clear" w:color="auto" w:fill="auto"/>
            <w:vAlign w:val="center"/>
            <w:hideMark/>
          </w:tcPr>
          <w:p w14:paraId="6635DFAB" w14:textId="44F5EFC0" w:rsidR="0049230F" w:rsidRPr="00EB0D5B" w:rsidRDefault="00432B01" w:rsidP="0049230F">
            <w:pPr>
              <w:jc w:val="both"/>
              <w:rPr>
                <w:rFonts w:ascii="Arial" w:hAnsi="Arial" w:cs="Arial"/>
                <w:color w:val="000000"/>
                <w:sz w:val="20"/>
                <w:szCs w:val="20"/>
              </w:rPr>
            </w:pPr>
            <w:r>
              <w:rPr>
                <w:rFonts w:ascii="Arial" w:hAnsi="Arial" w:cs="Arial"/>
                <w:color w:val="000000"/>
                <w:sz w:val="20"/>
                <w:szCs w:val="20"/>
              </w:rPr>
              <w:t>Fin_Inter</w:t>
            </w:r>
          </w:p>
        </w:tc>
        <w:tc>
          <w:tcPr>
            <w:tcW w:w="1626" w:type="dxa"/>
            <w:shd w:val="clear" w:color="auto" w:fill="auto"/>
            <w:vAlign w:val="center"/>
            <w:hideMark/>
          </w:tcPr>
          <w:p w14:paraId="029F907D" w14:textId="77777777" w:rsidR="0049230F" w:rsidRDefault="0049230F" w:rsidP="0049230F">
            <w:pPr>
              <w:jc w:val="both"/>
              <w:rPr>
                <w:rFonts w:ascii="Arial" w:hAnsi="Arial" w:cs="Arial"/>
                <w:color w:val="000000"/>
                <w:sz w:val="12"/>
                <w:szCs w:val="12"/>
              </w:rPr>
            </w:pPr>
            <w:r w:rsidRPr="00AA65CE">
              <w:rPr>
                <w:rFonts w:ascii="Arial" w:hAnsi="Arial" w:cs="Arial"/>
                <w:color w:val="000000"/>
                <w:sz w:val="12"/>
                <w:szCs w:val="12"/>
              </w:rPr>
              <w:t xml:space="preserve">AAAAMMDD </w:t>
            </w:r>
            <w:proofErr w:type="gramStart"/>
            <w:r w:rsidRPr="00AA65CE">
              <w:rPr>
                <w:rFonts w:ascii="Arial" w:hAnsi="Arial" w:cs="Arial"/>
                <w:color w:val="000000"/>
                <w:sz w:val="12"/>
                <w:szCs w:val="12"/>
              </w:rPr>
              <w:t>HH:</w:t>
            </w:r>
            <w:proofErr w:type="gramEnd"/>
            <w:r w:rsidRPr="00AA65CE">
              <w:rPr>
                <w:rFonts w:ascii="Arial" w:hAnsi="Arial" w:cs="Arial"/>
                <w:color w:val="000000"/>
                <w:sz w:val="12"/>
                <w:szCs w:val="12"/>
              </w:rPr>
              <w:t>MM</w:t>
            </w:r>
            <w:r w:rsidR="002568FE" w:rsidRPr="00AA65CE">
              <w:rPr>
                <w:rFonts w:ascii="Arial" w:hAnsi="Arial" w:cs="Arial"/>
                <w:color w:val="000000"/>
                <w:sz w:val="12"/>
                <w:szCs w:val="12"/>
              </w:rPr>
              <w:t>:SS</w:t>
            </w:r>
          </w:p>
          <w:p w14:paraId="3BD2952A" w14:textId="3E76CF5F" w:rsidR="008963EC" w:rsidRPr="00AA65CE" w:rsidRDefault="008963EC" w:rsidP="0049230F">
            <w:pPr>
              <w:jc w:val="both"/>
              <w:rPr>
                <w:rFonts w:ascii="Arial" w:hAnsi="Arial" w:cs="Arial"/>
                <w:color w:val="000000"/>
                <w:sz w:val="12"/>
                <w:szCs w:val="12"/>
              </w:rPr>
            </w:pPr>
            <w:r>
              <w:rPr>
                <w:rFonts w:ascii="Arial" w:hAnsi="Arial" w:cs="Arial"/>
                <w:color w:val="000000"/>
                <w:sz w:val="12"/>
                <w:szCs w:val="12"/>
              </w:rPr>
              <w:t>Format ISO 8601</w:t>
            </w:r>
          </w:p>
        </w:tc>
        <w:tc>
          <w:tcPr>
            <w:tcW w:w="1559" w:type="dxa"/>
            <w:shd w:val="clear" w:color="auto" w:fill="auto"/>
            <w:vAlign w:val="center"/>
            <w:hideMark/>
          </w:tcPr>
          <w:p w14:paraId="18B13145"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OBLIGATOIRE</w:t>
            </w:r>
          </w:p>
        </w:tc>
        <w:tc>
          <w:tcPr>
            <w:tcW w:w="1134" w:type="dxa"/>
            <w:shd w:val="clear" w:color="auto" w:fill="auto"/>
            <w:vAlign w:val="center"/>
            <w:hideMark/>
          </w:tcPr>
          <w:p w14:paraId="60BBE2B4" w14:textId="77777777" w:rsidR="0049230F" w:rsidRPr="00EB0D5B" w:rsidRDefault="0049230F" w:rsidP="0049230F">
            <w:pPr>
              <w:jc w:val="center"/>
              <w:rPr>
                <w:rFonts w:ascii="Arial" w:hAnsi="Arial" w:cs="Arial"/>
                <w:color w:val="000000"/>
                <w:sz w:val="20"/>
                <w:szCs w:val="20"/>
              </w:rPr>
            </w:pPr>
            <w:r w:rsidRPr="00EB0D5B">
              <w:rPr>
                <w:rFonts w:ascii="Arial" w:hAnsi="Arial" w:cs="Arial"/>
                <w:color w:val="000000"/>
                <w:sz w:val="20"/>
                <w:szCs w:val="20"/>
              </w:rPr>
              <w:t> </w:t>
            </w:r>
          </w:p>
        </w:tc>
        <w:tc>
          <w:tcPr>
            <w:tcW w:w="3113" w:type="dxa"/>
            <w:shd w:val="clear" w:color="auto" w:fill="auto"/>
            <w:vAlign w:val="center"/>
          </w:tcPr>
          <w:p w14:paraId="397878D8" w14:textId="72DC3FC6" w:rsidR="007446CC" w:rsidRPr="00EB0D5B" w:rsidRDefault="007446CC" w:rsidP="007446CC">
            <w:pPr>
              <w:jc w:val="both"/>
              <w:rPr>
                <w:rFonts w:ascii="Arial" w:hAnsi="Arial" w:cs="Arial"/>
                <w:color w:val="000000"/>
                <w:sz w:val="20"/>
                <w:szCs w:val="20"/>
              </w:rPr>
            </w:pPr>
            <w:r w:rsidRPr="00EB0D5B">
              <w:rPr>
                <w:rFonts w:ascii="Arial" w:hAnsi="Arial" w:cs="Arial"/>
                <w:color w:val="000000"/>
                <w:sz w:val="20"/>
                <w:szCs w:val="20"/>
              </w:rPr>
              <w:t>Valeur NULL</w:t>
            </w:r>
            <w:r>
              <w:rPr>
                <w:rFonts w:ascii="Arial" w:hAnsi="Arial" w:cs="Arial"/>
                <w:color w:val="000000"/>
                <w:sz w:val="20"/>
                <w:szCs w:val="20"/>
              </w:rPr>
              <w:t xml:space="preserve"> si M</w:t>
            </w:r>
            <w:r w:rsidR="001E5F20">
              <w:rPr>
                <w:rFonts w:ascii="Arial" w:hAnsi="Arial" w:cs="Arial"/>
                <w:color w:val="000000"/>
                <w:sz w:val="20"/>
                <w:szCs w:val="20"/>
              </w:rPr>
              <w:t>2</w:t>
            </w:r>
          </w:p>
          <w:p w14:paraId="2E2309B9" w14:textId="175D3631" w:rsidR="0049230F" w:rsidRPr="00EB0D5B" w:rsidRDefault="007446CC" w:rsidP="0049230F">
            <w:pPr>
              <w:jc w:val="both"/>
              <w:rPr>
                <w:rFonts w:ascii="Arial" w:hAnsi="Arial" w:cs="Arial"/>
                <w:color w:val="000000"/>
                <w:sz w:val="20"/>
                <w:szCs w:val="20"/>
              </w:rPr>
            </w:pPr>
            <w:r w:rsidRPr="00EB0D5B">
              <w:rPr>
                <w:rFonts w:ascii="Arial" w:hAnsi="Arial" w:cs="Arial"/>
                <w:color w:val="000000"/>
                <w:sz w:val="20"/>
                <w:szCs w:val="20"/>
              </w:rPr>
              <w:t xml:space="preserve">Date/heure de </w:t>
            </w:r>
            <w:r>
              <w:rPr>
                <w:rFonts w:ascii="Arial" w:hAnsi="Arial" w:cs="Arial"/>
                <w:color w:val="000000"/>
                <w:sz w:val="20"/>
                <w:szCs w:val="20"/>
              </w:rPr>
              <w:t>fin</w:t>
            </w:r>
            <w:r w:rsidRPr="00EB0D5B">
              <w:rPr>
                <w:rFonts w:ascii="Arial" w:hAnsi="Arial" w:cs="Arial"/>
                <w:color w:val="000000"/>
                <w:sz w:val="20"/>
                <w:szCs w:val="20"/>
              </w:rPr>
              <w:t xml:space="preserve"> réel d’intervention</w:t>
            </w:r>
            <w:r>
              <w:rPr>
                <w:rFonts w:ascii="Arial" w:hAnsi="Arial" w:cs="Arial"/>
                <w:color w:val="000000"/>
                <w:sz w:val="20"/>
                <w:szCs w:val="20"/>
              </w:rPr>
              <w:t xml:space="preserve"> si </w:t>
            </w:r>
            <w:r w:rsidR="00144878">
              <w:rPr>
                <w:rFonts w:ascii="Arial" w:hAnsi="Arial" w:cs="Arial"/>
                <w:color w:val="000000"/>
                <w:sz w:val="20"/>
                <w:szCs w:val="20"/>
              </w:rPr>
              <w:t>M</w:t>
            </w:r>
            <w:r w:rsidR="001E5F20">
              <w:rPr>
                <w:rFonts w:ascii="Arial" w:hAnsi="Arial" w:cs="Arial"/>
                <w:color w:val="000000"/>
                <w:sz w:val="20"/>
                <w:szCs w:val="20"/>
              </w:rPr>
              <w:t>4</w:t>
            </w:r>
          </w:p>
        </w:tc>
      </w:tr>
    </w:tbl>
    <w:p w14:paraId="63F236AD" w14:textId="16A3D83D" w:rsidR="00161CFA" w:rsidRDefault="00161CFA" w:rsidP="00AA74F5"/>
    <w:p w14:paraId="4728DA7E" w14:textId="77777777" w:rsidR="002D622D" w:rsidRDefault="002D622D" w:rsidP="00AA74F5"/>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3"/>
        <w:gridCol w:w="1597"/>
        <w:gridCol w:w="1496"/>
        <w:gridCol w:w="986"/>
        <w:gridCol w:w="3256"/>
        <w:tblGridChange w:id="109">
          <w:tblGrid>
            <w:gridCol w:w="2843"/>
            <w:gridCol w:w="262"/>
            <w:gridCol w:w="1128"/>
            <w:gridCol w:w="207"/>
            <w:gridCol w:w="1289"/>
            <w:gridCol w:w="207"/>
            <w:gridCol w:w="779"/>
            <w:gridCol w:w="207"/>
            <w:gridCol w:w="3256"/>
          </w:tblGrid>
        </w:tblGridChange>
      </w:tblGrid>
      <w:tr w:rsidR="00161CFA" w:rsidRPr="002F196F" w14:paraId="53968CF7" w14:textId="77777777" w:rsidTr="003A6448">
        <w:trPr>
          <w:trHeight w:val="333"/>
        </w:trPr>
        <w:tc>
          <w:tcPr>
            <w:tcW w:w="10178" w:type="dxa"/>
            <w:gridSpan w:val="5"/>
            <w:shd w:val="clear" w:color="000000" w:fill="D9D9D9"/>
            <w:vAlign w:val="center"/>
          </w:tcPr>
          <w:p w14:paraId="5E288581" w14:textId="3360C2AD" w:rsidR="00161CFA" w:rsidRPr="002F196F" w:rsidRDefault="002D622D" w:rsidP="00536F3E">
            <w:pPr>
              <w:jc w:val="center"/>
              <w:rPr>
                <w:rFonts w:ascii="Arial" w:hAnsi="Arial" w:cs="Arial"/>
                <w:sz w:val="20"/>
                <w:szCs w:val="20"/>
              </w:rPr>
            </w:pPr>
            <w:r>
              <w:rPr>
                <w:rFonts w:ascii="Arial" w:hAnsi="Arial" w:cs="Arial"/>
                <w:b/>
                <w:bCs/>
              </w:rPr>
              <w:t>Réponse</w:t>
            </w:r>
            <w:r w:rsidR="00161CFA" w:rsidRPr="002F196F">
              <w:rPr>
                <w:rFonts w:ascii="Arial" w:hAnsi="Arial" w:cs="Arial"/>
                <w:b/>
                <w:bCs/>
              </w:rPr>
              <w:t xml:space="preserve"> R M</w:t>
            </w:r>
            <w:r w:rsidR="001E5F20">
              <w:rPr>
                <w:rFonts w:ascii="Arial" w:hAnsi="Arial" w:cs="Arial"/>
                <w:b/>
                <w:bCs/>
              </w:rPr>
              <w:t>2</w:t>
            </w:r>
            <w:r w:rsidR="00161CFA">
              <w:rPr>
                <w:rFonts w:ascii="Arial" w:hAnsi="Arial" w:cs="Arial"/>
                <w:b/>
                <w:bCs/>
              </w:rPr>
              <w:t xml:space="preserve"> ou R </w:t>
            </w:r>
            <w:r w:rsidR="00144878">
              <w:rPr>
                <w:rFonts w:ascii="Arial" w:hAnsi="Arial" w:cs="Arial"/>
                <w:b/>
                <w:bCs/>
              </w:rPr>
              <w:t>M</w:t>
            </w:r>
            <w:r w:rsidR="001E5F20">
              <w:rPr>
                <w:rFonts w:ascii="Arial" w:hAnsi="Arial" w:cs="Arial"/>
                <w:b/>
                <w:bCs/>
              </w:rPr>
              <w:t>4</w:t>
            </w:r>
          </w:p>
        </w:tc>
      </w:tr>
      <w:tr w:rsidR="00161CFA" w:rsidRPr="002F196F" w14:paraId="1D41EBDA" w14:textId="77777777" w:rsidTr="003A6448">
        <w:trPr>
          <w:trHeight w:val="333"/>
        </w:trPr>
        <w:tc>
          <w:tcPr>
            <w:tcW w:w="10178" w:type="dxa"/>
            <w:gridSpan w:val="5"/>
            <w:shd w:val="clear" w:color="auto" w:fill="FFFFFF" w:themeFill="background1"/>
            <w:vAlign w:val="center"/>
          </w:tcPr>
          <w:p w14:paraId="51AAB72C" w14:textId="0A79F3A6" w:rsidR="00161CFA" w:rsidRPr="002F196F" w:rsidRDefault="00161CFA" w:rsidP="00536F3E">
            <w:pPr>
              <w:jc w:val="center"/>
              <w:rPr>
                <w:rFonts w:ascii="Arial" w:hAnsi="Arial" w:cs="Arial"/>
                <w:sz w:val="20"/>
                <w:szCs w:val="20"/>
              </w:rPr>
            </w:pPr>
            <w:r>
              <w:rPr>
                <w:rFonts w:ascii="Arial" w:hAnsi="Arial" w:cs="Arial"/>
                <w:sz w:val="20"/>
                <w:szCs w:val="20"/>
              </w:rPr>
              <w:t>Condition d’envoi du message : réception de M</w:t>
            </w:r>
            <w:r w:rsidR="001E5F20">
              <w:rPr>
                <w:rFonts w:ascii="Arial" w:hAnsi="Arial" w:cs="Arial"/>
                <w:sz w:val="20"/>
                <w:szCs w:val="20"/>
              </w:rPr>
              <w:t>2</w:t>
            </w:r>
            <w:r w:rsidR="00881C22">
              <w:rPr>
                <w:rFonts w:ascii="Arial" w:hAnsi="Arial" w:cs="Arial"/>
                <w:sz w:val="20"/>
                <w:szCs w:val="20"/>
              </w:rPr>
              <w:t xml:space="preserve"> ou </w:t>
            </w:r>
            <w:r w:rsidR="00144878">
              <w:rPr>
                <w:rFonts w:ascii="Arial" w:hAnsi="Arial" w:cs="Arial"/>
                <w:sz w:val="20"/>
                <w:szCs w:val="20"/>
              </w:rPr>
              <w:t>M</w:t>
            </w:r>
            <w:r w:rsidR="001E5F20">
              <w:rPr>
                <w:rFonts w:ascii="Arial" w:hAnsi="Arial" w:cs="Arial"/>
                <w:sz w:val="20"/>
                <w:szCs w:val="20"/>
              </w:rPr>
              <w:t>4</w:t>
            </w:r>
          </w:p>
        </w:tc>
      </w:tr>
      <w:tr w:rsidR="00161CFA" w:rsidRPr="002F196F" w14:paraId="053FD6EC" w14:textId="77777777" w:rsidTr="009327C5">
        <w:trPr>
          <w:trHeight w:val="333"/>
        </w:trPr>
        <w:tc>
          <w:tcPr>
            <w:tcW w:w="2843" w:type="dxa"/>
            <w:shd w:val="clear" w:color="000000" w:fill="D9D9D9"/>
            <w:vAlign w:val="center"/>
            <w:hideMark/>
          </w:tcPr>
          <w:p w14:paraId="0501CE02" w14:textId="77777777" w:rsidR="00161CFA" w:rsidRPr="002F196F" w:rsidRDefault="00161CFA" w:rsidP="00536F3E">
            <w:pPr>
              <w:jc w:val="center"/>
              <w:rPr>
                <w:rFonts w:ascii="Arial" w:hAnsi="Arial" w:cs="Arial"/>
                <w:color w:val="000000"/>
                <w:sz w:val="20"/>
                <w:szCs w:val="20"/>
              </w:rPr>
            </w:pPr>
            <w:r w:rsidRPr="002F196F">
              <w:rPr>
                <w:rFonts w:ascii="Arial" w:hAnsi="Arial" w:cs="Arial"/>
                <w:color w:val="000000"/>
                <w:sz w:val="20"/>
                <w:szCs w:val="20"/>
              </w:rPr>
              <w:t>Nom</w:t>
            </w:r>
          </w:p>
        </w:tc>
        <w:tc>
          <w:tcPr>
            <w:tcW w:w="1597" w:type="dxa"/>
            <w:shd w:val="clear" w:color="000000" w:fill="D9D9D9"/>
            <w:vAlign w:val="center"/>
            <w:hideMark/>
          </w:tcPr>
          <w:p w14:paraId="3148E4F7" w14:textId="77777777" w:rsidR="00161CFA" w:rsidRPr="002F196F" w:rsidRDefault="00161CFA" w:rsidP="00536F3E">
            <w:pPr>
              <w:jc w:val="center"/>
              <w:rPr>
                <w:rFonts w:ascii="Arial" w:hAnsi="Arial" w:cs="Arial"/>
                <w:color w:val="000000"/>
                <w:sz w:val="20"/>
                <w:szCs w:val="20"/>
              </w:rPr>
            </w:pPr>
            <w:r w:rsidRPr="002F196F">
              <w:rPr>
                <w:rFonts w:ascii="Arial" w:hAnsi="Arial" w:cs="Arial"/>
                <w:sz w:val="20"/>
                <w:szCs w:val="20"/>
              </w:rPr>
              <w:t>Format</w:t>
            </w:r>
          </w:p>
        </w:tc>
        <w:tc>
          <w:tcPr>
            <w:tcW w:w="0" w:type="auto"/>
            <w:shd w:val="clear" w:color="000000" w:fill="D9D9D9"/>
            <w:vAlign w:val="center"/>
            <w:hideMark/>
          </w:tcPr>
          <w:p w14:paraId="5484A116" w14:textId="77777777" w:rsidR="00161CFA" w:rsidRPr="002F196F" w:rsidRDefault="00161CFA" w:rsidP="00536F3E">
            <w:pPr>
              <w:jc w:val="center"/>
              <w:rPr>
                <w:rFonts w:ascii="Arial" w:hAnsi="Arial" w:cs="Arial"/>
                <w:color w:val="000000"/>
                <w:sz w:val="20"/>
                <w:szCs w:val="20"/>
              </w:rPr>
            </w:pPr>
            <w:r w:rsidRPr="002F196F">
              <w:rPr>
                <w:rFonts w:ascii="Arial" w:hAnsi="Arial" w:cs="Arial"/>
                <w:sz w:val="20"/>
                <w:szCs w:val="20"/>
              </w:rPr>
              <w:t>Statut</w:t>
            </w:r>
          </w:p>
        </w:tc>
        <w:tc>
          <w:tcPr>
            <w:tcW w:w="0" w:type="auto"/>
            <w:shd w:val="clear" w:color="000000" w:fill="D9D9D9"/>
            <w:vAlign w:val="center"/>
            <w:hideMark/>
          </w:tcPr>
          <w:p w14:paraId="7F249C29" w14:textId="77777777" w:rsidR="00161CFA" w:rsidRPr="002F196F" w:rsidRDefault="00161CFA" w:rsidP="00536F3E">
            <w:pPr>
              <w:jc w:val="center"/>
              <w:rPr>
                <w:rFonts w:ascii="Arial" w:hAnsi="Arial" w:cs="Arial"/>
                <w:color w:val="000000"/>
                <w:sz w:val="20"/>
                <w:szCs w:val="20"/>
              </w:rPr>
            </w:pPr>
            <w:r w:rsidRPr="002F196F">
              <w:rPr>
                <w:rFonts w:ascii="Arial" w:hAnsi="Arial" w:cs="Arial"/>
                <w:color w:val="000000"/>
                <w:sz w:val="20"/>
                <w:szCs w:val="20"/>
              </w:rPr>
              <w:t>Condition</w:t>
            </w:r>
          </w:p>
        </w:tc>
        <w:tc>
          <w:tcPr>
            <w:tcW w:w="3256" w:type="dxa"/>
            <w:shd w:val="clear" w:color="000000" w:fill="D9D9D9"/>
            <w:vAlign w:val="center"/>
            <w:hideMark/>
          </w:tcPr>
          <w:p w14:paraId="3A87C290" w14:textId="77777777" w:rsidR="00161CFA" w:rsidRPr="002F196F" w:rsidRDefault="00161CFA" w:rsidP="00536F3E">
            <w:pPr>
              <w:jc w:val="center"/>
              <w:rPr>
                <w:rFonts w:ascii="Arial" w:hAnsi="Arial" w:cs="Arial"/>
                <w:color w:val="000000"/>
                <w:sz w:val="20"/>
                <w:szCs w:val="20"/>
              </w:rPr>
            </w:pPr>
            <w:r w:rsidRPr="002F196F">
              <w:rPr>
                <w:rFonts w:ascii="Arial" w:hAnsi="Arial" w:cs="Arial"/>
                <w:sz w:val="20"/>
                <w:szCs w:val="20"/>
              </w:rPr>
              <w:t>Contenu</w:t>
            </w:r>
          </w:p>
        </w:tc>
      </w:tr>
      <w:tr w:rsidR="00E03F17" w:rsidRPr="002F196F" w14:paraId="26FC7A59" w14:textId="77777777" w:rsidTr="009327C5">
        <w:trPr>
          <w:trHeight w:val="555"/>
        </w:trPr>
        <w:tc>
          <w:tcPr>
            <w:tcW w:w="2843" w:type="dxa"/>
            <w:shd w:val="clear" w:color="auto" w:fill="auto"/>
          </w:tcPr>
          <w:p w14:paraId="2F0647C4" w14:textId="0A3972E0"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Code_Reponse</w:t>
            </w:r>
          </w:p>
        </w:tc>
        <w:tc>
          <w:tcPr>
            <w:tcW w:w="1597" w:type="dxa"/>
            <w:shd w:val="clear" w:color="auto" w:fill="auto"/>
            <w:vAlign w:val="center"/>
          </w:tcPr>
          <w:p w14:paraId="1EFC01F2" w14:textId="047E9670"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44E36F4A" w14:textId="77777777" w:rsidR="00E03F17" w:rsidRPr="002F196F" w:rsidRDefault="00E03F17" w:rsidP="00E03F17">
            <w:pPr>
              <w:jc w:val="center"/>
              <w:rPr>
                <w:rFonts w:ascii="Arial" w:hAnsi="Arial" w:cs="Arial"/>
                <w:color w:val="000000"/>
                <w:sz w:val="20"/>
                <w:szCs w:val="20"/>
              </w:rPr>
            </w:pPr>
            <w:r w:rsidRPr="002F196F">
              <w:rPr>
                <w:rFonts w:ascii="Arial" w:hAnsi="Arial" w:cs="Arial"/>
                <w:color w:val="000000"/>
                <w:sz w:val="20"/>
                <w:szCs w:val="20"/>
              </w:rPr>
              <w:t>OBLIGATOIRE</w:t>
            </w:r>
          </w:p>
        </w:tc>
        <w:tc>
          <w:tcPr>
            <w:tcW w:w="0" w:type="auto"/>
            <w:shd w:val="clear" w:color="auto" w:fill="auto"/>
            <w:vAlign w:val="center"/>
          </w:tcPr>
          <w:p w14:paraId="64314392" w14:textId="77777777" w:rsidR="00E03F17" w:rsidRPr="002F196F" w:rsidRDefault="00E03F17" w:rsidP="00E03F17">
            <w:pPr>
              <w:jc w:val="center"/>
              <w:rPr>
                <w:rFonts w:ascii="Arial" w:hAnsi="Arial" w:cs="Arial"/>
                <w:color w:val="000000"/>
                <w:sz w:val="20"/>
                <w:szCs w:val="20"/>
              </w:rPr>
            </w:pPr>
          </w:p>
        </w:tc>
        <w:tc>
          <w:tcPr>
            <w:tcW w:w="3256" w:type="dxa"/>
            <w:shd w:val="clear" w:color="auto" w:fill="auto"/>
            <w:vAlign w:val="center"/>
          </w:tcPr>
          <w:p w14:paraId="46341684"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0 si OK</w:t>
            </w:r>
          </w:p>
          <w:p w14:paraId="5750A376"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1 si CHAMPS_NON RENSEIGNE</w:t>
            </w:r>
          </w:p>
          <w:p w14:paraId="4B9BDA15"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2 si MAUVAIS_FORMAT</w:t>
            </w:r>
          </w:p>
          <w:p w14:paraId="50FA2223" w14:textId="47691437" w:rsidR="00E03F17" w:rsidRPr="00620CC3" w:rsidRDefault="00E03F17" w:rsidP="00E03F17">
            <w:pPr>
              <w:jc w:val="both"/>
              <w:rPr>
                <w:rFonts w:ascii="Arial" w:hAnsi="Arial" w:cs="Arial"/>
                <w:color w:val="000000"/>
                <w:sz w:val="20"/>
                <w:szCs w:val="20"/>
              </w:rPr>
            </w:pPr>
            <w:r w:rsidRPr="00620CC3">
              <w:rPr>
                <w:rFonts w:ascii="Arial" w:hAnsi="Arial" w:cs="Arial"/>
                <w:color w:val="000000"/>
                <w:sz w:val="16"/>
                <w:szCs w:val="16"/>
              </w:rPr>
              <w:t>3 si PM INCONNU</w:t>
            </w:r>
          </w:p>
        </w:tc>
      </w:tr>
      <w:tr w:rsidR="00E03F17" w:rsidRPr="002F196F" w14:paraId="5E91FAB4" w14:textId="77777777" w:rsidTr="009327C5">
        <w:trPr>
          <w:trHeight w:val="555"/>
        </w:trPr>
        <w:tc>
          <w:tcPr>
            <w:tcW w:w="2843" w:type="dxa"/>
            <w:shd w:val="clear" w:color="auto" w:fill="auto"/>
          </w:tcPr>
          <w:p w14:paraId="3EEE75CF" w14:textId="21739CC1"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Libelle_Reponse</w:t>
            </w:r>
          </w:p>
        </w:tc>
        <w:tc>
          <w:tcPr>
            <w:tcW w:w="1597" w:type="dxa"/>
            <w:shd w:val="clear" w:color="auto" w:fill="auto"/>
            <w:vAlign w:val="center"/>
          </w:tcPr>
          <w:p w14:paraId="5D2A58FE" w14:textId="075DF286" w:rsidR="00E03F17" w:rsidRPr="002F196F" w:rsidRDefault="00E03F17" w:rsidP="00E03F17">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3CA4FD76" w14:textId="0D58898C" w:rsidR="00E03F17" w:rsidRPr="002F196F" w:rsidRDefault="00E03F17" w:rsidP="00E03F17">
            <w:pPr>
              <w:jc w:val="center"/>
              <w:rPr>
                <w:rFonts w:ascii="Arial" w:hAnsi="Arial" w:cs="Arial"/>
                <w:color w:val="000000"/>
                <w:sz w:val="20"/>
                <w:szCs w:val="20"/>
              </w:rPr>
            </w:pPr>
            <w:r>
              <w:rPr>
                <w:rFonts w:ascii="Arial" w:hAnsi="Arial" w:cs="Arial"/>
                <w:color w:val="000000"/>
                <w:sz w:val="20"/>
                <w:szCs w:val="20"/>
              </w:rPr>
              <w:t>OBLIGATOIRE</w:t>
            </w:r>
          </w:p>
        </w:tc>
        <w:tc>
          <w:tcPr>
            <w:tcW w:w="0" w:type="auto"/>
            <w:shd w:val="clear" w:color="auto" w:fill="auto"/>
            <w:vAlign w:val="center"/>
          </w:tcPr>
          <w:p w14:paraId="209C7501" w14:textId="4573CA4D" w:rsidR="00E03F17" w:rsidRPr="002F196F" w:rsidRDefault="00E03F17" w:rsidP="00E03F17">
            <w:pPr>
              <w:jc w:val="center"/>
              <w:rPr>
                <w:rFonts w:ascii="Arial" w:hAnsi="Arial" w:cs="Arial"/>
                <w:color w:val="000000"/>
                <w:sz w:val="20"/>
                <w:szCs w:val="20"/>
              </w:rPr>
            </w:pPr>
          </w:p>
        </w:tc>
        <w:tc>
          <w:tcPr>
            <w:tcW w:w="3256" w:type="dxa"/>
            <w:shd w:val="clear" w:color="auto" w:fill="auto"/>
            <w:vAlign w:val="center"/>
          </w:tcPr>
          <w:p w14:paraId="6AE5C65A" w14:textId="7C843E36"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4 valeurs possibles :</w:t>
            </w:r>
          </w:p>
          <w:p w14:paraId="0BF75AA4"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OK</w:t>
            </w:r>
          </w:p>
          <w:p w14:paraId="2B5D0771"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CHAMPS_NON_RENSEIGNE</w:t>
            </w:r>
          </w:p>
          <w:p w14:paraId="2AF346EE" w14:textId="77777777" w:rsidR="00E03F17" w:rsidRPr="00620CC3" w:rsidRDefault="00E03F17" w:rsidP="00E03F17">
            <w:pPr>
              <w:jc w:val="both"/>
              <w:rPr>
                <w:rFonts w:ascii="Arial" w:hAnsi="Arial" w:cs="Arial"/>
                <w:color w:val="000000"/>
                <w:sz w:val="16"/>
                <w:szCs w:val="16"/>
              </w:rPr>
            </w:pPr>
            <w:r w:rsidRPr="00620CC3">
              <w:rPr>
                <w:rFonts w:ascii="Arial" w:hAnsi="Arial" w:cs="Arial"/>
                <w:color w:val="000000"/>
                <w:sz w:val="16"/>
                <w:szCs w:val="16"/>
              </w:rPr>
              <w:t>MAUVAIS_FORMAT</w:t>
            </w:r>
          </w:p>
          <w:p w14:paraId="775DA50E" w14:textId="25395EE5" w:rsidR="00E03F17" w:rsidRPr="00620CC3" w:rsidRDefault="00E03F17" w:rsidP="00E03F17">
            <w:pPr>
              <w:jc w:val="both"/>
              <w:rPr>
                <w:rFonts w:ascii="Arial" w:hAnsi="Arial" w:cs="Arial"/>
                <w:color w:val="000000"/>
                <w:sz w:val="20"/>
                <w:szCs w:val="20"/>
              </w:rPr>
            </w:pPr>
            <w:r w:rsidRPr="00620CC3">
              <w:rPr>
                <w:rFonts w:ascii="Arial" w:hAnsi="Arial" w:cs="Arial"/>
                <w:color w:val="000000"/>
                <w:sz w:val="16"/>
                <w:szCs w:val="16"/>
              </w:rPr>
              <w:t>PM_INCONNU</w:t>
            </w:r>
          </w:p>
        </w:tc>
      </w:tr>
      <w:tr w:rsidR="009327C5" w:rsidRPr="002F196F" w14:paraId="3F26C969" w14:textId="77777777" w:rsidTr="009327C5">
        <w:tblPrEx>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10" w:author="JULIEN" w:date="2022-10-12T17:06:00Z">
            <w:tblPrEx>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555"/>
          <w:trPrChange w:id="111" w:author="JULIEN" w:date="2022-10-12T17:06:00Z">
            <w:trPr>
              <w:trHeight w:val="555"/>
            </w:trPr>
          </w:trPrChange>
        </w:trPr>
        <w:tc>
          <w:tcPr>
            <w:tcW w:w="2843" w:type="dxa"/>
            <w:shd w:val="clear" w:color="auto" w:fill="auto"/>
            <w:vAlign w:val="center"/>
            <w:tcPrChange w:id="112" w:author="JULIEN" w:date="2022-10-12T17:06:00Z">
              <w:tcPr>
                <w:tcW w:w="3102" w:type="dxa"/>
                <w:gridSpan w:val="2"/>
                <w:shd w:val="clear" w:color="auto" w:fill="auto"/>
              </w:tcPr>
            </w:tcPrChange>
          </w:tcPr>
          <w:p w14:paraId="32134640" w14:textId="0036D56A" w:rsidR="009327C5" w:rsidRDefault="009327C5" w:rsidP="009327C5">
            <w:pPr>
              <w:jc w:val="both"/>
              <w:rPr>
                <w:rFonts w:ascii="Arial" w:hAnsi="Arial" w:cs="Arial"/>
                <w:color w:val="000000"/>
                <w:sz w:val="20"/>
                <w:szCs w:val="20"/>
              </w:rPr>
            </w:pPr>
            <w:r>
              <w:rPr>
                <w:rFonts w:ascii="Arial" w:hAnsi="Arial" w:cs="Arial"/>
                <w:color w:val="000000"/>
                <w:sz w:val="20"/>
                <w:szCs w:val="20"/>
              </w:rPr>
              <w:t>Description</w:t>
            </w:r>
          </w:p>
        </w:tc>
        <w:tc>
          <w:tcPr>
            <w:tcW w:w="1597" w:type="dxa"/>
            <w:shd w:val="clear" w:color="auto" w:fill="auto"/>
            <w:vAlign w:val="center"/>
            <w:tcPrChange w:id="113" w:author="JULIEN" w:date="2022-10-12T17:06:00Z">
              <w:tcPr>
                <w:tcW w:w="1127" w:type="dxa"/>
                <w:shd w:val="clear" w:color="auto" w:fill="auto"/>
                <w:vAlign w:val="center"/>
              </w:tcPr>
            </w:tcPrChange>
          </w:tcPr>
          <w:p w14:paraId="287AD68D" w14:textId="06090588" w:rsidR="009327C5" w:rsidRDefault="009327C5" w:rsidP="009327C5">
            <w:pPr>
              <w:jc w:val="both"/>
              <w:rPr>
                <w:rFonts w:ascii="Arial" w:hAnsi="Arial" w:cs="Arial"/>
                <w:color w:val="000000"/>
                <w:sz w:val="20"/>
                <w:szCs w:val="20"/>
              </w:rPr>
            </w:pPr>
            <w:r>
              <w:rPr>
                <w:rFonts w:ascii="Arial" w:hAnsi="Arial" w:cs="Arial"/>
                <w:color w:val="000000"/>
                <w:sz w:val="20"/>
                <w:szCs w:val="20"/>
              </w:rPr>
              <w:t>Alphanumérique</w:t>
            </w:r>
            <w:r w:rsidRPr="00FC08D2">
              <w:rPr>
                <w:rFonts w:ascii="Arial" w:hAnsi="Arial" w:cs="Arial"/>
                <w:color w:val="000000"/>
                <w:sz w:val="20"/>
                <w:szCs w:val="20"/>
              </w:rPr>
              <w:t xml:space="preserve"> taille </w:t>
            </w:r>
            <w:r>
              <w:rPr>
                <w:rFonts w:ascii="Arial" w:hAnsi="Arial" w:cs="Arial"/>
                <w:color w:val="000000"/>
                <w:sz w:val="20"/>
                <w:szCs w:val="20"/>
              </w:rPr>
              <w:t>200</w:t>
            </w:r>
          </w:p>
        </w:tc>
        <w:tc>
          <w:tcPr>
            <w:tcW w:w="0" w:type="auto"/>
            <w:shd w:val="clear" w:color="auto" w:fill="auto"/>
            <w:vAlign w:val="center"/>
            <w:tcPrChange w:id="114" w:author="JULIEN" w:date="2022-10-12T17:06:00Z">
              <w:tcPr>
                <w:tcW w:w="0" w:type="auto"/>
                <w:gridSpan w:val="2"/>
                <w:shd w:val="clear" w:color="auto" w:fill="auto"/>
                <w:vAlign w:val="center"/>
              </w:tcPr>
            </w:tcPrChange>
          </w:tcPr>
          <w:p w14:paraId="0B8595C6" w14:textId="7D9DDB8A" w:rsidR="009327C5" w:rsidRDefault="009327C5" w:rsidP="009327C5">
            <w:pPr>
              <w:jc w:val="center"/>
              <w:rPr>
                <w:rFonts w:ascii="Arial" w:hAnsi="Arial" w:cs="Arial"/>
                <w:color w:val="000000"/>
                <w:sz w:val="20"/>
                <w:szCs w:val="20"/>
              </w:rPr>
            </w:pPr>
            <w:r>
              <w:rPr>
                <w:rFonts w:ascii="Arial" w:hAnsi="Arial" w:cs="Arial"/>
                <w:color w:val="000000"/>
                <w:sz w:val="20"/>
                <w:szCs w:val="20"/>
              </w:rPr>
              <w:t>FACULTATIF</w:t>
            </w:r>
          </w:p>
        </w:tc>
        <w:tc>
          <w:tcPr>
            <w:tcW w:w="0" w:type="auto"/>
            <w:shd w:val="clear" w:color="auto" w:fill="auto"/>
            <w:vAlign w:val="center"/>
            <w:tcPrChange w:id="115" w:author="JULIEN" w:date="2022-10-12T17:06:00Z">
              <w:tcPr>
                <w:tcW w:w="0" w:type="auto"/>
                <w:gridSpan w:val="2"/>
                <w:shd w:val="clear" w:color="auto" w:fill="auto"/>
                <w:vAlign w:val="center"/>
              </w:tcPr>
            </w:tcPrChange>
          </w:tcPr>
          <w:p w14:paraId="1ECF8966" w14:textId="77777777" w:rsidR="009327C5" w:rsidRPr="002F196F" w:rsidRDefault="009327C5" w:rsidP="009327C5">
            <w:pPr>
              <w:jc w:val="center"/>
              <w:rPr>
                <w:rFonts w:ascii="Arial" w:hAnsi="Arial" w:cs="Arial"/>
                <w:color w:val="000000"/>
                <w:sz w:val="20"/>
                <w:szCs w:val="20"/>
              </w:rPr>
            </w:pPr>
          </w:p>
        </w:tc>
        <w:tc>
          <w:tcPr>
            <w:tcW w:w="3256" w:type="dxa"/>
            <w:shd w:val="clear" w:color="auto" w:fill="auto"/>
            <w:vAlign w:val="center"/>
            <w:tcPrChange w:id="116" w:author="JULIEN" w:date="2022-10-12T17:06:00Z">
              <w:tcPr>
                <w:tcW w:w="3461" w:type="dxa"/>
                <w:gridSpan w:val="2"/>
                <w:shd w:val="clear" w:color="auto" w:fill="auto"/>
                <w:vAlign w:val="center"/>
              </w:tcPr>
            </w:tcPrChange>
          </w:tcPr>
          <w:p w14:paraId="1AD6D7F0" w14:textId="6C895BBF" w:rsidR="009327C5" w:rsidRPr="00620CC3" w:rsidRDefault="009327C5" w:rsidP="009327C5">
            <w:pPr>
              <w:jc w:val="both"/>
              <w:rPr>
                <w:rFonts w:ascii="Arial" w:hAnsi="Arial" w:cs="Arial"/>
                <w:color w:val="000000"/>
                <w:sz w:val="16"/>
                <w:szCs w:val="16"/>
              </w:rPr>
            </w:pPr>
            <w:r>
              <w:rPr>
                <w:rFonts w:ascii="Arial" w:hAnsi="Arial" w:cs="Arial"/>
                <w:color w:val="000000"/>
                <w:sz w:val="20"/>
                <w:szCs w:val="20"/>
              </w:rPr>
              <w:t>Toute information utile pour alerter l’émetteur</w:t>
            </w:r>
          </w:p>
        </w:tc>
      </w:tr>
    </w:tbl>
    <w:p w14:paraId="7BC984B2" w14:textId="49B6EE5D" w:rsidR="003A6448" w:rsidRPr="00EB0D5B" w:rsidRDefault="00AA74F5" w:rsidP="00AA74F5">
      <w:r w:rsidRPr="00EB0D5B">
        <w:br w:type="page"/>
      </w:r>
    </w:p>
    <w:p w14:paraId="3AC363FB" w14:textId="38E6E787" w:rsidR="0072734A" w:rsidRPr="00EB0D5B" w:rsidRDefault="005D2471" w:rsidP="0072734A">
      <w:pPr>
        <w:pStyle w:val="Titre2"/>
        <w:numPr>
          <w:ilvl w:val="2"/>
          <w:numId w:val="23"/>
        </w:numPr>
        <w:spacing w:after="0"/>
        <w:rPr>
          <w:rFonts w:cs="Arial"/>
          <w:sz w:val="32"/>
          <w:szCs w:val="22"/>
        </w:rPr>
      </w:pPr>
      <w:bookmarkStart w:id="117" w:name="_Toc89913735"/>
      <w:bookmarkStart w:id="118" w:name="_Toc89913736"/>
      <w:bookmarkStart w:id="119" w:name="_Toc89913737"/>
      <w:bookmarkStart w:id="120" w:name="_Toc89913738"/>
      <w:bookmarkStart w:id="121" w:name="_Toc89913817"/>
      <w:bookmarkStart w:id="122" w:name="_Toc89913818"/>
      <w:bookmarkStart w:id="123" w:name="_Toc89913891"/>
      <w:bookmarkStart w:id="124" w:name="_Toc89913892"/>
      <w:bookmarkStart w:id="125" w:name="_Toc117870306"/>
      <w:bookmarkEnd w:id="117"/>
      <w:bookmarkEnd w:id="118"/>
      <w:bookmarkEnd w:id="119"/>
      <w:bookmarkEnd w:id="120"/>
      <w:bookmarkEnd w:id="121"/>
      <w:bookmarkEnd w:id="122"/>
      <w:bookmarkEnd w:id="123"/>
      <w:bookmarkEnd w:id="124"/>
      <w:r w:rsidRPr="00EB0D5B">
        <w:rPr>
          <w:rFonts w:cs="Arial"/>
          <w:sz w:val="32"/>
          <w:szCs w:val="22"/>
        </w:rPr>
        <w:t xml:space="preserve">Flux </w:t>
      </w:r>
      <w:r w:rsidR="0072734A" w:rsidRPr="00EB0D5B">
        <w:rPr>
          <w:rFonts w:cs="Arial"/>
          <w:sz w:val="32"/>
          <w:szCs w:val="22"/>
        </w:rPr>
        <w:t xml:space="preserve">OC vers </w:t>
      </w:r>
      <w:r w:rsidR="00C40BE2">
        <w:rPr>
          <w:rFonts w:cs="Arial"/>
          <w:sz w:val="32"/>
          <w:szCs w:val="22"/>
        </w:rPr>
        <w:t>OI</w:t>
      </w:r>
      <w:bookmarkEnd w:id="125"/>
    </w:p>
    <w:p w14:paraId="124DD5CB" w14:textId="3E3D7225" w:rsidR="0072734A" w:rsidRPr="00EB0D5B" w:rsidRDefault="0072734A" w:rsidP="0072734A"/>
    <w:p w14:paraId="0E11C2FD" w14:textId="4E7893F4" w:rsidR="00631BC4" w:rsidRDefault="00182BB6" w:rsidP="00182BB6">
      <w:pPr>
        <w:autoSpaceDE w:val="0"/>
        <w:autoSpaceDN w:val="0"/>
        <w:rPr>
          <w:rFonts w:ascii="Arial" w:hAnsi="Arial" w:cs="Arial"/>
          <w:sz w:val="22"/>
          <w:szCs w:val="22"/>
        </w:rPr>
      </w:pPr>
      <w:r w:rsidRPr="00A37EA0">
        <w:rPr>
          <w:rFonts w:ascii="Arial" w:hAnsi="Arial" w:cs="Arial"/>
          <w:sz w:val="22"/>
          <w:szCs w:val="22"/>
        </w:rPr>
        <w:t xml:space="preserve">Ce flux est facultatif et permet aux OCs de communiquer les clients HS en fin d’intervention, sur le même PM, et dont la date/heure de panne se situe dans l’horodatage d’intervention fournie, qu'ils aient ou non été rétablis </w:t>
      </w:r>
      <w:r w:rsidR="00A75976">
        <w:rPr>
          <w:rFonts w:ascii="Arial" w:hAnsi="Arial" w:cs="Arial"/>
          <w:sz w:val="22"/>
          <w:szCs w:val="22"/>
        </w:rPr>
        <w:t>dans la</w:t>
      </w:r>
      <w:r w:rsidR="00A37EA0" w:rsidRPr="00A37EA0">
        <w:rPr>
          <w:rFonts w:ascii="Arial" w:hAnsi="Arial" w:cs="Arial"/>
          <w:sz w:val="22"/>
          <w:szCs w:val="22"/>
        </w:rPr>
        <w:t xml:space="preserve"> journée</w:t>
      </w:r>
      <w:r w:rsidRPr="00A37EA0">
        <w:rPr>
          <w:rFonts w:ascii="Arial" w:hAnsi="Arial" w:cs="Arial"/>
          <w:sz w:val="22"/>
          <w:szCs w:val="22"/>
        </w:rPr>
        <w:t xml:space="preserve">. </w:t>
      </w:r>
    </w:p>
    <w:p w14:paraId="1DCB00AC" w14:textId="77777777" w:rsidR="00C40BE2" w:rsidRDefault="00C40BE2" w:rsidP="00182BB6">
      <w:pPr>
        <w:autoSpaceDE w:val="0"/>
        <w:autoSpaceDN w:val="0"/>
        <w:rPr>
          <w:rFonts w:ascii="Arial" w:hAnsi="Arial" w:cs="Arial"/>
          <w:sz w:val="22"/>
          <w:szCs w:val="22"/>
        </w:rPr>
      </w:pPr>
    </w:p>
    <w:p w14:paraId="465BD1E0" w14:textId="21611ACF" w:rsidR="003A31B4" w:rsidRDefault="00C40BE2" w:rsidP="00C40BE2">
      <w:pPr>
        <w:autoSpaceDE w:val="0"/>
        <w:autoSpaceDN w:val="0"/>
        <w:jc w:val="center"/>
        <w:rPr>
          <w:rFonts w:ascii="Arial" w:hAnsi="Arial" w:cs="Arial"/>
          <w:sz w:val="22"/>
          <w:szCs w:val="22"/>
        </w:rPr>
      </w:pPr>
      <w:r>
        <w:rPr>
          <w:noProof/>
        </w:rPr>
        <w:drawing>
          <wp:inline distT="0" distB="0" distL="0" distR="0" wp14:anchorId="59B4952D" wp14:editId="4B3D9689">
            <wp:extent cx="4847936" cy="251834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55031" cy="2522034"/>
                    </a:xfrm>
                    <a:prstGeom prst="rect">
                      <a:avLst/>
                    </a:prstGeom>
                  </pic:spPr>
                </pic:pic>
              </a:graphicData>
            </a:graphic>
          </wp:inline>
        </w:drawing>
      </w:r>
    </w:p>
    <w:p w14:paraId="254E431B" w14:textId="77777777" w:rsidR="003B6E0D" w:rsidRDefault="003B6E0D" w:rsidP="00C40BE2">
      <w:pPr>
        <w:autoSpaceDE w:val="0"/>
        <w:autoSpaceDN w:val="0"/>
        <w:jc w:val="center"/>
        <w:rPr>
          <w:rFonts w:ascii="Arial" w:hAnsi="Arial" w:cs="Arial"/>
          <w:sz w:val="22"/>
          <w:szCs w:val="22"/>
        </w:rPr>
      </w:pPr>
    </w:p>
    <w:p w14:paraId="32CD6D36" w14:textId="77777777" w:rsidR="00BE6593" w:rsidRPr="00911078" w:rsidRDefault="00BE6593" w:rsidP="00911078">
      <w:pPr>
        <w:autoSpaceDE w:val="0"/>
        <w:autoSpaceDN w:val="0"/>
        <w:rPr>
          <w:rFonts w:ascii="Arial" w:hAnsi="Arial"/>
          <w:sz w:val="22"/>
          <w:szCs w:val="22"/>
        </w:rPr>
      </w:pPr>
    </w:p>
    <w:p w14:paraId="6E063909" w14:textId="77777777" w:rsidR="00BB0E66" w:rsidRDefault="00BB0E66" w:rsidP="002B2ABB">
      <w:pPr>
        <w:autoSpaceDE w:val="0"/>
        <w:autoSpaceDN w:val="0"/>
        <w:rPr>
          <w:rFonts w:ascii="Arial" w:hAnsi="Arial" w:cs="Arial"/>
          <w:sz w:val="22"/>
          <w:szCs w:val="22"/>
        </w:rPr>
      </w:pPr>
    </w:p>
    <w:p w14:paraId="20F2A27F" w14:textId="5EE10C1E" w:rsidR="006830CF" w:rsidRDefault="006830CF" w:rsidP="00182BB6">
      <w:pPr>
        <w:autoSpaceDE w:val="0"/>
        <w:autoSpaceDN w:val="0"/>
        <w:rPr>
          <w:rFonts w:ascii="Arial" w:hAnsi="Arial" w:cs="Arial"/>
          <w:sz w:val="22"/>
          <w:szCs w:val="22"/>
        </w:rPr>
      </w:pPr>
      <w:r w:rsidRPr="0060590B">
        <w:rPr>
          <w:rFonts w:ascii="Arial" w:hAnsi="Arial" w:cs="Arial"/>
          <w:sz w:val="22"/>
          <w:szCs w:val="22"/>
        </w:rPr>
        <w:t>Pour faciliter l’analyse des d</w:t>
      </w:r>
      <w:r w:rsidR="00BB7727" w:rsidRPr="0060590B">
        <w:rPr>
          <w:rFonts w:ascii="Arial" w:hAnsi="Arial" w:cs="Arial"/>
          <w:sz w:val="22"/>
          <w:szCs w:val="22"/>
        </w:rPr>
        <w:t>éconnexions</w:t>
      </w:r>
      <w:r w:rsidR="00117B4B" w:rsidRPr="0060590B">
        <w:rPr>
          <w:rFonts w:ascii="Arial" w:hAnsi="Arial" w:cs="Arial"/>
          <w:sz w:val="22"/>
          <w:szCs w:val="22"/>
        </w:rPr>
        <w:t xml:space="preserve"> et des flux</w:t>
      </w:r>
      <w:r w:rsidR="00506206" w:rsidRPr="0060590B">
        <w:rPr>
          <w:rFonts w:ascii="Arial" w:hAnsi="Arial" w:cs="Arial"/>
          <w:sz w:val="22"/>
          <w:szCs w:val="22"/>
        </w:rPr>
        <w:t xml:space="preserve"> SI</w:t>
      </w:r>
      <w:r w:rsidRPr="0060590B">
        <w:rPr>
          <w:rFonts w:ascii="Arial" w:hAnsi="Arial" w:cs="Arial"/>
          <w:sz w:val="22"/>
          <w:szCs w:val="22"/>
        </w:rPr>
        <w:t>, l’utilisat</w:t>
      </w:r>
      <w:r w:rsidR="00C12542" w:rsidRPr="0060590B">
        <w:rPr>
          <w:rFonts w:ascii="Arial" w:hAnsi="Arial" w:cs="Arial"/>
          <w:sz w:val="22"/>
          <w:szCs w:val="22"/>
        </w:rPr>
        <w:t>i</w:t>
      </w:r>
      <w:r w:rsidRPr="0060590B">
        <w:rPr>
          <w:rFonts w:ascii="Arial" w:hAnsi="Arial" w:cs="Arial"/>
          <w:sz w:val="22"/>
          <w:szCs w:val="22"/>
        </w:rPr>
        <w:t xml:space="preserve">on du </w:t>
      </w:r>
      <w:r w:rsidR="00C12542" w:rsidRPr="0060590B">
        <w:rPr>
          <w:rFonts w:ascii="Arial" w:hAnsi="Arial" w:cs="Arial"/>
          <w:sz w:val="22"/>
          <w:szCs w:val="22"/>
        </w:rPr>
        <w:t>flux 3</w:t>
      </w:r>
      <w:r w:rsidR="00425238" w:rsidRPr="0060590B">
        <w:rPr>
          <w:rFonts w:ascii="Arial" w:hAnsi="Arial" w:cs="Arial"/>
          <w:sz w:val="22"/>
          <w:szCs w:val="22"/>
        </w:rPr>
        <w:t xml:space="preserve"> </w:t>
      </w:r>
      <w:r w:rsidR="00117B4B" w:rsidRPr="0060590B">
        <w:rPr>
          <w:rFonts w:ascii="Arial" w:hAnsi="Arial" w:cs="Arial"/>
          <w:sz w:val="22"/>
          <w:szCs w:val="22"/>
        </w:rPr>
        <w:t xml:space="preserve">par </w:t>
      </w:r>
      <w:r w:rsidR="00506206" w:rsidRPr="0060590B">
        <w:rPr>
          <w:rFonts w:ascii="Arial" w:hAnsi="Arial" w:cs="Arial"/>
          <w:sz w:val="22"/>
          <w:szCs w:val="22"/>
        </w:rPr>
        <w:t xml:space="preserve">un </w:t>
      </w:r>
      <w:r w:rsidR="00117B4B" w:rsidRPr="0060590B">
        <w:rPr>
          <w:rFonts w:ascii="Arial" w:hAnsi="Arial" w:cs="Arial"/>
          <w:sz w:val="22"/>
          <w:szCs w:val="22"/>
        </w:rPr>
        <w:t>OC</w:t>
      </w:r>
      <w:r w:rsidR="00C12542" w:rsidRPr="0060590B">
        <w:rPr>
          <w:rFonts w:ascii="Arial" w:hAnsi="Arial" w:cs="Arial"/>
          <w:sz w:val="22"/>
          <w:szCs w:val="22"/>
        </w:rPr>
        <w:t xml:space="preserve"> </w:t>
      </w:r>
      <w:r w:rsidR="00BB7727" w:rsidRPr="0060590B">
        <w:rPr>
          <w:rFonts w:ascii="Arial" w:hAnsi="Arial" w:cs="Arial"/>
          <w:sz w:val="22"/>
          <w:szCs w:val="22"/>
        </w:rPr>
        <w:t xml:space="preserve">doit </w:t>
      </w:r>
      <w:r w:rsidR="005E2013" w:rsidRPr="0060590B">
        <w:rPr>
          <w:rFonts w:ascii="Arial" w:hAnsi="Arial" w:cs="Arial"/>
          <w:sz w:val="22"/>
          <w:szCs w:val="22"/>
        </w:rPr>
        <w:t xml:space="preserve">être mis </w:t>
      </w:r>
      <w:r w:rsidR="00A64E99" w:rsidRPr="0060590B">
        <w:rPr>
          <w:rFonts w:ascii="Arial" w:hAnsi="Arial" w:cs="Arial"/>
          <w:sz w:val="22"/>
          <w:szCs w:val="22"/>
        </w:rPr>
        <w:t xml:space="preserve">à la connaissance </w:t>
      </w:r>
      <w:r w:rsidR="00836BE3" w:rsidRPr="0060590B">
        <w:rPr>
          <w:rFonts w:ascii="Arial" w:hAnsi="Arial" w:cs="Arial"/>
          <w:sz w:val="22"/>
          <w:szCs w:val="22"/>
        </w:rPr>
        <w:t>du ou des OI</w:t>
      </w:r>
      <w:r w:rsidR="00117B4B" w:rsidRPr="0060590B">
        <w:rPr>
          <w:rFonts w:ascii="Arial" w:hAnsi="Arial" w:cs="Arial"/>
          <w:sz w:val="22"/>
          <w:szCs w:val="22"/>
        </w:rPr>
        <w:t>.</w:t>
      </w:r>
    </w:p>
    <w:p w14:paraId="1182074D" w14:textId="77777777" w:rsidR="009B0375" w:rsidRDefault="009B0375" w:rsidP="0072734A">
      <w:pPr>
        <w:rPr>
          <w:rFonts w:ascii="Arial" w:hAnsi="Arial" w:cs="Arial"/>
          <w:sz w:val="22"/>
          <w:szCs w:val="22"/>
        </w:rPr>
      </w:pPr>
    </w:p>
    <w:p w14:paraId="3CA6F889" w14:textId="47E72785" w:rsidR="00241468" w:rsidRDefault="006D0C84" w:rsidP="0072734A">
      <w:pPr>
        <w:rPr>
          <w:rFonts w:ascii="Arial" w:hAnsi="Arial" w:cs="Arial"/>
          <w:sz w:val="22"/>
          <w:szCs w:val="22"/>
        </w:rPr>
      </w:pPr>
      <w:r>
        <w:rPr>
          <w:rFonts w:ascii="Arial" w:hAnsi="Arial" w:cs="Arial"/>
          <w:sz w:val="22"/>
          <w:szCs w:val="22"/>
        </w:rPr>
        <w:t xml:space="preserve">La méthode </w:t>
      </w:r>
      <w:r w:rsidR="00C40BE2">
        <w:rPr>
          <w:rFonts w:ascii="Arial" w:hAnsi="Arial" w:cs="Arial"/>
          <w:sz w:val="22"/>
          <w:szCs w:val="22"/>
        </w:rPr>
        <w:t xml:space="preserve">de </w:t>
      </w:r>
      <w:r>
        <w:rPr>
          <w:rFonts w:ascii="Arial" w:hAnsi="Arial" w:cs="Arial"/>
          <w:sz w:val="22"/>
          <w:szCs w:val="22"/>
        </w:rPr>
        <w:t xml:space="preserve">détection des clients HS est à la discrétion de chaque </w:t>
      </w:r>
      <w:r w:rsidR="00241468">
        <w:rPr>
          <w:rFonts w:ascii="Arial" w:hAnsi="Arial" w:cs="Arial"/>
          <w:sz w:val="22"/>
          <w:szCs w:val="22"/>
        </w:rPr>
        <w:t>opérateur</w:t>
      </w:r>
      <w:r>
        <w:rPr>
          <w:rFonts w:ascii="Arial" w:hAnsi="Arial" w:cs="Arial"/>
          <w:sz w:val="22"/>
          <w:szCs w:val="22"/>
        </w:rPr>
        <w:t xml:space="preserve"> </w:t>
      </w:r>
      <w:r w:rsidR="00A75976">
        <w:rPr>
          <w:rFonts w:ascii="Arial" w:hAnsi="Arial" w:cs="Arial"/>
          <w:sz w:val="22"/>
          <w:szCs w:val="22"/>
        </w:rPr>
        <w:t xml:space="preserve">(photo début &amp; photo fin versus photo fin uniquement) </w:t>
      </w:r>
      <w:r>
        <w:rPr>
          <w:rFonts w:ascii="Arial" w:hAnsi="Arial" w:cs="Arial"/>
          <w:sz w:val="22"/>
          <w:szCs w:val="22"/>
        </w:rPr>
        <w:t>et n’est donc pas spécifiée ici.</w:t>
      </w:r>
    </w:p>
    <w:p w14:paraId="65E3C87A" w14:textId="77777777" w:rsidR="00C3441C" w:rsidRDefault="00C3441C" w:rsidP="0072734A">
      <w:pPr>
        <w:rPr>
          <w:rFonts w:ascii="Arial" w:hAnsi="Arial" w:cs="Arial"/>
          <w:sz w:val="22"/>
          <w:szCs w:val="22"/>
        </w:rPr>
      </w:pPr>
    </w:p>
    <w:p w14:paraId="6AEC0697" w14:textId="7A54C5AE" w:rsidR="007D6D23" w:rsidRPr="0060590B" w:rsidRDefault="007D6D23" w:rsidP="0072734A">
      <w:pPr>
        <w:rPr>
          <w:rFonts w:ascii="Arial" w:hAnsi="Arial" w:cs="Arial"/>
          <w:sz w:val="22"/>
          <w:szCs w:val="22"/>
        </w:rPr>
      </w:pPr>
      <w:r w:rsidRPr="0060590B">
        <w:rPr>
          <w:rFonts w:ascii="Arial" w:hAnsi="Arial" w:cs="Arial"/>
          <w:sz w:val="22"/>
          <w:szCs w:val="22"/>
        </w:rPr>
        <w:t xml:space="preserve">Si aucun </w:t>
      </w:r>
      <w:r w:rsidR="005865BA" w:rsidRPr="0060590B">
        <w:rPr>
          <w:rFonts w:ascii="Arial" w:hAnsi="Arial" w:cs="Arial"/>
          <w:sz w:val="22"/>
          <w:szCs w:val="22"/>
        </w:rPr>
        <w:t xml:space="preserve">client n’a été impacté, alors l’OC devra envoyer le message M5 </w:t>
      </w:r>
      <w:r w:rsidR="00457692" w:rsidRPr="0060590B">
        <w:rPr>
          <w:rFonts w:ascii="Arial" w:hAnsi="Arial" w:cs="Arial"/>
          <w:sz w:val="22"/>
          <w:szCs w:val="22"/>
        </w:rPr>
        <w:t>sans client HS</w:t>
      </w:r>
      <w:r w:rsidR="00A91556" w:rsidRPr="0060590B">
        <w:rPr>
          <w:rFonts w:ascii="Arial" w:hAnsi="Arial" w:cs="Arial"/>
          <w:sz w:val="22"/>
          <w:szCs w:val="22"/>
        </w:rPr>
        <w:t xml:space="preserve"> </w:t>
      </w:r>
      <w:r w:rsidR="003027FC" w:rsidRPr="0060590B">
        <w:rPr>
          <w:rFonts w:ascii="Arial" w:hAnsi="Arial" w:cs="Arial"/>
          <w:sz w:val="22"/>
          <w:szCs w:val="22"/>
        </w:rPr>
        <w:t>(i.e. champs Liste</w:t>
      </w:r>
      <w:r w:rsidR="0091236F" w:rsidRPr="0060590B">
        <w:rPr>
          <w:rFonts w:ascii="Arial" w:hAnsi="Arial" w:cs="Arial"/>
          <w:sz w:val="22"/>
          <w:szCs w:val="22"/>
        </w:rPr>
        <w:t>_</w:t>
      </w:r>
      <w:r w:rsidR="003027FC" w:rsidRPr="0060590B">
        <w:rPr>
          <w:rFonts w:ascii="Arial" w:hAnsi="Arial" w:cs="Arial"/>
          <w:sz w:val="22"/>
          <w:szCs w:val="22"/>
        </w:rPr>
        <w:t>Clients_HS non envoyé</w:t>
      </w:r>
      <w:r w:rsidR="001926D2" w:rsidRPr="0060590B">
        <w:rPr>
          <w:rFonts w:ascii="Arial" w:hAnsi="Arial" w:cs="Arial"/>
          <w:sz w:val="22"/>
          <w:szCs w:val="22"/>
        </w:rPr>
        <w:t>e</w:t>
      </w:r>
      <w:r w:rsidR="00076A15" w:rsidRPr="0060590B">
        <w:rPr>
          <w:rFonts w:ascii="Arial" w:hAnsi="Arial" w:cs="Arial"/>
          <w:sz w:val="22"/>
          <w:szCs w:val="22"/>
        </w:rPr>
        <w:t xml:space="preserve"> car vide</w:t>
      </w:r>
      <w:r w:rsidR="003027FC" w:rsidRPr="0060590B">
        <w:rPr>
          <w:rFonts w:ascii="Arial" w:hAnsi="Arial" w:cs="Arial"/>
          <w:sz w:val="22"/>
          <w:szCs w:val="22"/>
        </w:rPr>
        <w:t>)</w:t>
      </w:r>
      <w:r w:rsidR="00457692" w:rsidRPr="0060590B">
        <w:rPr>
          <w:rFonts w:ascii="Arial" w:hAnsi="Arial" w:cs="Arial"/>
          <w:sz w:val="22"/>
          <w:szCs w:val="22"/>
        </w:rPr>
        <w:t xml:space="preserve">. </w:t>
      </w:r>
    </w:p>
    <w:p w14:paraId="0E5F7DF1" w14:textId="4AFEA4D7" w:rsidR="000B4041" w:rsidRDefault="00CB05AF" w:rsidP="0072734A">
      <w:pPr>
        <w:rPr>
          <w:rFonts w:ascii="Arial" w:hAnsi="Arial" w:cs="Arial"/>
          <w:sz w:val="22"/>
          <w:szCs w:val="22"/>
        </w:rPr>
      </w:pPr>
      <w:r w:rsidRPr="0060590B">
        <w:rPr>
          <w:rFonts w:ascii="Arial" w:hAnsi="Arial" w:cs="Arial"/>
          <w:sz w:val="22"/>
          <w:szCs w:val="22"/>
        </w:rPr>
        <w:t xml:space="preserve">Un OC qui </w:t>
      </w:r>
      <w:r w:rsidR="00172D05" w:rsidRPr="0060590B">
        <w:rPr>
          <w:rFonts w:ascii="Arial" w:hAnsi="Arial" w:cs="Arial"/>
          <w:sz w:val="22"/>
          <w:szCs w:val="22"/>
        </w:rPr>
        <w:t xml:space="preserve">n’utilise pas le flux 3, ne doit </w:t>
      </w:r>
      <w:r w:rsidR="00812F34" w:rsidRPr="0060590B">
        <w:rPr>
          <w:rFonts w:ascii="Arial" w:hAnsi="Arial" w:cs="Arial"/>
          <w:sz w:val="22"/>
          <w:szCs w:val="22"/>
        </w:rPr>
        <w:t>pas envoyer de message M5.</w:t>
      </w:r>
    </w:p>
    <w:p w14:paraId="26069982" w14:textId="77777777" w:rsidR="000B4041" w:rsidRDefault="000B4041">
      <w:pPr>
        <w:rPr>
          <w:rFonts w:ascii="Arial" w:hAnsi="Arial" w:cs="Arial"/>
          <w:sz w:val="22"/>
          <w:szCs w:val="22"/>
        </w:rPr>
      </w:pPr>
      <w:r>
        <w:rPr>
          <w:rFonts w:ascii="Arial" w:hAnsi="Arial" w:cs="Arial"/>
          <w:sz w:val="22"/>
          <w:szCs w:val="22"/>
        </w:rPr>
        <w:br w:type="page"/>
      </w:r>
    </w:p>
    <w:p w14:paraId="354FA1CA" w14:textId="77777777" w:rsidR="00CB05AF" w:rsidRDefault="00CB05AF" w:rsidP="0072734A">
      <w:pPr>
        <w:rPr>
          <w:rFonts w:ascii="Arial" w:hAnsi="Arial" w:cs="Arial"/>
          <w:sz w:val="22"/>
          <w:szCs w:val="22"/>
        </w:rPr>
      </w:pPr>
    </w:p>
    <w:p w14:paraId="2DCFE5A6" w14:textId="77777777" w:rsidR="006368F0" w:rsidRPr="00EB0D5B" w:rsidRDefault="006368F0" w:rsidP="0072734A">
      <w:pPr>
        <w:rPr>
          <w:rFonts w:ascii="Arial" w:hAnsi="Arial" w:cs="Arial"/>
          <w:sz w:val="22"/>
          <w:szCs w:val="22"/>
        </w:rPr>
      </w:pPr>
    </w:p>
    <w:tbl>
      <w:tblPr>
        <w:tblW w:w="103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7"/>
        <w:gridCol w:w="3398"/>
        <w:gridCol w:w="1984"/>
        <w:gridCol w:w="1423"/>
        <w:gridCol w:w="1606"/>
      </w:tblGrid>
      <w:tr w:rsidR="00A34076" w:rsidRPr="00EB0D5B" w14:paraId="0BEDE1AA" w14:textId="77777777" w:rsidTr="005F598D">
        <w:trPr>
          <w:trHeight w:val="197"/>
        </w:trPr>
        <w:tc>
          <w:tcPr>
            <w:tcW w:w="10398" w:type="dxa"/>
            <w:gridSpan w:val="5"/>
            <w:shd w:val="clear" w:color="000000" w:fill="D9D9D9"/>
            <w:vAlign w:val="center"/>
          </w:tcPr>
          <w:p w14:paraId="78B9D358" w14:textId="630BB689" w:rsidR="00A34076" w:rsidRPr="00BF1B43" w:rsidRDefault="00C65712" w:rsidP="00E11882">
            <w:pPr>
              <w:jc w:val="center"/>
              <w:rPr>
                <w:rFonts w:ascii="Arial" w:hAnsi="Arial" w:cs="Arial"/>
                <w:b/>
                <w:bCs/>
                <w:sz w:val="20"/>
                <w:szCs w:val="20"/>
              </w:rPr>
            </w:pPr>
            <w:r w:rsidRPr="00B05B6A">
              <w:rPr>
                <w:rFonts w:ascii="Arial" w:hAnsi="Arial" w:cs="Arial"/>
                <w:b/>
                <w:bCs/>
              </w:rPr>
              <w:t xml:space="preserve">Message </w:t>
            </w:r>
            <w:r w:rsidR="00144878">
              <w:rPr>
                <w:rFonts w:ascii="Arial" w:hAnsi="Arial" w:cs="Arial"/>
                <w:b/>
                <w:bCs/>
              </w:rPr>
              <w:t>M</w:t>
            </w:r>
            <w:r w:rsidR="00DA5804">
              <w:rPr>
                <w:rFonts w:ascii="Arial" w:hAnsi="Arial" w:cs="Arial"/>
                <w:b/>
                <w:bCs/>
              </w:rPr>
              <w:t>5</w:t>
            </w:r>
            <w:r w:rsidR="006465EE">
              <w:rPr>
                <w:rFonts w:ascii="Arial" w:hAnsi="Arial" w:cs="Arial"/>
                <w:b/>
                <w:bCs/>
              </w:rPr>
              <w:t xml:space="preserve"> (facultatif)</w:t>
            </w:r>
          </w:p>
        </w:tc>
      </w:tr>
      <w:tr w:rsidR="00A34076" w:rsidRPr="00EB0D5B" w14:paraId="57721142" w14:textId="77777777" w:rsidTr="005F598D">
        <w:trPr>
          <w:trHeight w:val="197"/>
        </w:trPr>
        <w:tc>
          <w:tcPr>
            <w:tcW w:w="10398" w:type="dxa"/>
            <w:gridSpan w:val="5"/>
            <w:shd w:val="clear" w:color="auto" w:fill="FFFFFF" w:themeFill="background1"/>
            <w:vAlign w:val="center"/>
          </w:tcPr>
          <w:p w14:paraId="41AEC531" w14:textId="77777777" w:rsidR="0018700D" w:rsidRDefault="00C65712" w:rsidP="00E11882">
            <w:pPr>
              <w:jc w:val="center"/>
              <w:rPr>
                <w:rFonts w:ascii="Arial" w:hAnsi="Arial" w:cs="Arial"/>
                <w:sz w:val="20"/>
                <w:szCs w:val="20"/>
              </w:rPr>
            </w:pPr>
            <w:r>
              <w:rPr>
                <w:rFonts w:ascii="Arial" w:hAnsi="Arial" w:cs="Arial"/>
                <w:sz w:val="20"/>
                <w:szCs w:val="20"/>
              </w:rPr>
              <w:t>Condition</w:t>
            </w:r>
            <w:r w:rsidR="0018700D">
              <w:rPr>
                <w:rFonts w:ascii="Arial" w:hAnsi="Arial" w:cs="Arial"/>
                <w:sz w:val="20"/>
                <w:szCs w:val="20"/>
              </w:rPr>
              <w:t>s</w:t>
            </w:r>
            <w:r>
              <w:rPr>
                <w:rFonts w:ascii="Arial" w:hAnsi="Arial" w:cs="Arial"/>
                <w:sz w:val="20"/>
                <w:szCs w:val="20"/>
              </w:rPr>
              <w:t xml:space="preserve"> d’envoi du message : </w:t>
            </w:r>
          </w:p>
          <w:p w14:paraId="0548DDCF" w14:textId="0C82C4CD" w:rsidR="00A34076" w:rsidRPr="00EB0D5B" w:rsidRDefault="0029550E" w:rsidP="00E11882">
            <w:pPr>
              <w:jc w:val="center"/>
              <w:rPr>
                <w:rFonts w:ascii="Arial" w:hAnsi="Arial" w:cs="Arial"/>
                <w:sz w:val="20"/>
                <w:szCs w:val="20"/>
              </w:rPr>
            </w:pPr>
            <w:r>
              <w:rPr>
                <w:rFonts w:ascii="Arial" w:hAnsi="Arial" w:cs="Arial"/>
                <w:sz w:val="20"/>
                <w:szCs w:val="20"/>
              </w:rPr>
              <w:t>Réception</w:t>
            </w:r>
            <w:r w:rsidR="00C65712">
              <w:rPr>
                <w:rFonts w:ascii="Arial" w:hAnsi="Arial" w:cs="Arial"/>
                <w:sz w:val="20"/>
                <w:szCs w:val="20"/>
              </w:rPr>
              <w:t xml:space="preserve"> de </w:t>
            </w:r>
            <w:r w:rsidR="00144878">
              <w:rPr>
                <w:rFonts w:ascii="Arial" w:hAnsi="Arial" w:cs="Arial"/>
                <w:sz w:val="20"/>
                <w:szCs w:val="20"/>
              </w:rPr>
              <w:t>M</w:t>
            </w:r>
            <w:r w:rsidR="00DA5804">
              <w:rPr>
                <w:rFonts w:ascii="Arial" w:hAnsi="Arial" w:cs="Arial"/>
                <w:sz w:val="20"/>
                <w:szCs w:val="20"/>
              </w:rPr>
              <w:t>4</w:t>
            </w:r>
          </w:p>
        </w:tc>
      </w:tr>
      <w:tr w:rsidR="00136362" w:rsidRPr="00EB0D5B" w14:paraId="2BE5CE5B" w14:textId="77777777" w:rsidTr="005F598D">
        <w:trPr>
          <w:trHeight w:val="197"/>
        </w:trPr>
        <w:tc>
          <w:tcPr>
            <w:tcW w:w="1987" w:type="dxa"/>
            <w:shd w:val="clear" w:color="000000" w:fill="D9D9D9"/>
            <w:vAlign w:val="center"/>
            <w:hideMark/>
          </w:tcPr>
          <w:p w14:paraId="72DE4954" w14:textId="77777777" w:rsidR="0072734A" w:rsidRPr="00EB0D5B" w:rsidRDefault="0072734A" w:rsidP="00E11882">
            <w:pPr>
              <w:jc w:val="center"/>
              <w:rPr>
                <w:rFonts w:ascii="Arial" w:hAnsi="Arial" w:cs="Arial"/>
                <w:color w:val="000000"/>
                <w:sz w:val="20"/>
                <w:szCs w:val="20"/>
              </w:rPr>
            </w:pPr>
            <w:r w:rsidRPr="00EB0D5B">
              <w:rPr>
                <w:rFonts w:ascii="Arial" w:hAnsi="Arial" w:cs="Arial"/>
                <w:color w:val="000000"/>
                <w:sz w:val="20"/>
                <w:szCs w:val="20"/>
              </w:rPr>
              <w:t>Nom</w:t>
            </w:r>
          </w:p>
        </w:tc>
        <w:tc>
          <w:tcPr>
            <w:tcW w:w="3398" w:type="dxa"/>
            <w:shd w:val="clear" w:color="000000" w:fill="D9D9D9"/>
            <w:vAlign w:val="center"/>
            <w:hideMark/>
          </w:tcPr>
          <w:p w14:paraId="54B008C3"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Format</w:t>
            </w:r>
          </w:p>
        </w:tc>
        <w:tc>
          <w:tcPr>
            <w:tcW w:w="1984" w:type="dxa"/>
            <w:shd w:val="clear" w:color="000000" w:fill="D9D9D9"/>
            <w:vAlign w:val="center"/>
            <w:hideMark/>
          </w:tcPr>
          <w:p w14:paraId="004CF464"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Statut</w:t>
            </w:r>
          </w:p>
        </w:tc>
        <w:tc>
          <w:tcPr>
            <w:tcW w:w="1423" w:type="dxa"/>
            <w:shd w:val="clear" w:color="000000" w:fill="D9D9D9"/>
            <w:vAlign w:val="center"/>
            <w:hideMark/>
          </w:tcPr>
          <w:p w14:paraId="234841C0" w14:textId="77777777" w:rsidR="0072734A" w:rsidRPr="00EB0D5B" w:rsidRDefault="0072734A" w:rsidP="00E11882">
            <w:pPr>
              <w:jc w:val="center"/>
              <w:rPr>
                <w:rFonts w:ascii="Arial" w:hAnsi="Arial" w:cs="Arial"/>
                <w:color w:val="000000"/>
                <w:sz w:val="20"/>
                <w:szCs w:val="20"/>
              </w:rPr>
            </w:pPr>
            <w:r w:rsidRPr="00EB0D5B">
              <w:rPr>
                <w:rFonts w:ascii="Arial" w:hAnsi="Arial" w:cs="Arial"/>
                <w:color w:val="000000"/>
                <w:sz w:val="20"/>
                <w:szCs w:val="20"/>
              </w:rPr>
              <w:t>Condition</w:t>
            </w:r>
          </w:p>
        </w:tc>
        <w:tc>
          <w:tcPr>
            <w:tcW w:w="1606" w:type="dxa"/>
            <w:shd w:val="clear" w:color="000000" w:fill="D9D9D9"/>
            <w:vAlign w:val="center"/>
            <w:hideMark/>
          </w:tcPr>
          <w:p w14:paraId="260F16AE"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Contenu</w:t>
            </w:r>
          </w:p>
        </w:tc>
      </w:tr>
      <w:tr w:rsidR="00136362" w:rsidRPr="00EB0D5B" w14:paraId="19F7115C" w14:textId="77777777" w:rsidTr="005F598D">
        <w:trPr>
          <w:trHeight w:val="197"/>
        </w:trPr>
        <w:tc>
          <w:tcPr>
            <w:tcW w:w="1987" w:type="dxa"/>
            <w:shd w:val="clear" w:color="auto" w:fill="auto"/>
            <w:vAlign w:val="center"/>
            <w:hideMark/>
          </w:tcPr>
          <w:p w14:paraId="2A2A34EE" w14:textId="7FCDA77D" w:rsidR="0072734A" w:rsidRPr="00EB0D5B" w:rsidRDefault="0072734A" w:rsidP="00E11882">
            <w:pPr>
              <w:jc w:val="both"/>
              <w:rPr>
                <w:rFonts w:ascii="Arial" w:hAnsi="Arial" w:cs="Arial"/>
                <w:color w:val="000000"/>
                <w:sz w:val="20"/>
                <w:szCs w:val="20"/>
              </w:rPr>
            </w:pPr>
            <w:proofErr w:type="spellStart"/>
            <w:r w:rsidRPr="00EB0D5B">
              <w:rPr>
                <w:rFonts w:ascii="Arial" w:hAnsi="Arial" w:cs="Arial"/>
                <w:color w:val="000000"/>
                <w:sz w:val="20"/>
                <w:szCs w:val="20"/>
              </w:rPr>
              <w:t>Code_O</w:t>
            </w:r>
            <w:r w:rsidR="00DD5FD8" w:rsidRPr="00EB0D5B">
              <w:rPr>
                <w:rFonts w:ascii="Arial" w:hAnsi="Arial" w:cs="Arial"/>
                <w:color w:val="000000"/>
                <w:sz w:val="20"/>
                <w:szCs w:val="20"/>
              </w:rPr>
              <w:t>C_impact</w:t>
            </w:r>
            <w:r w:rsidR="00C83299">
              <w:rPr>
                <w:rFonts w:ascii="Arial" w:hAnsi="Arial" w:cs="Arial"/>
                <w:color w:val="000000"/>
                <w:sz w:val="20"/>
                <w:szCs w:val="20"/>
              </w:rPr>
              <w:t>e</w:t>
            </w:r>
            <w:proofErr w:type="spellEnd"/>
          </w:p>
        </w:tc>
        <w:tc>
          <w:tcPr>
            <w:tcW w:w="3398" w:type="dxa"/>
            <w:shd w:val="clear" w:color="auto" w:fill="auto"/>
            <w:vAlign w:val="center"/>
            <w:hideMark/>
          </w:tcPr>
          <w:p w14:paraId="303D46F5" w14:textId="194F941A" w:rsidR="0072734A" w:rsidRPr="00EB0D5B" w:rsidRDefault="0072734A" w:rsidP="00E11882">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5F4BA1">
              <w:rPr>
                <w:rFonts w:ascii="Arial" w:hAnsi="Arial" w:cs="Arial"/>
                <w:color w:val="000000"/>
                <w:sz w:val="20"/>
                <w:szCs w:val="20"/>
              </w:rPr>
              <w:t xml:space="preserve"> taille 4</w:t>
            </w:r>
          </w:p>
        </w:tc>
        <w:tc>
          <w:tcPr>
            <w:tcW w:w="1984" w:type="dxa"/>
            <w:shd w:val="clear" w:color="auto" w:fill="auto"/>
            <w:vAlign w:val="center"/>
            <w:hideMark/>
          </w:tcPr>
          <w:p w14:paraId="39D7FD32" w14:textId="6730ACFF" w:rsidR="0072734A" w:rsidRPr="00EB0D5B" w:rsidRDefault="00FA0EE5" w:rsidP="00E11882">
            <w:pPr>
              <w:jc w:val="center"/>
              <w:rPr>
                <w:rFonts w:ascii="Arial" w:hAnsi="Arial" w:cs="Arial"/>
                <w:color w:val="000000"/>
                <w:sz w:val="20"/>
                <w:szCs w:val="20"/>
              </w:rPr>
            </w:pPr>
            <w:r w:rsidRPr="00EB0D5B">
              <w:rPr>
                <w:rFonts w:ascii="Arial" w:hAnsi="Arial" w:cs="Arial"/>
                <w:color w:val="000000"/>
                <w:sz w:val="20"/>
                <w:szCs w:val="20"/>
              </w:rPr>
              <w:t>OBLIGATOIRE</w:t>
            </w:r>
          </w:p>
        </w:tc>
        <w:tc>
          <w:tcPr>
            <w:tcW w:w="1423" w:type="dxa"/>
            <w:shd w:val="clear" w:color="auto" w:fill="auto"/>
            <w:vAlign w:val="center"/>
            <w:hideMark/>
          </w:tcPr>
          <w:p w14:paraId="2E1938FD" w14:textId="77777777" w:rsidR="0072734A" w:rsidRPr="00EB0D5B" w:rsidRDefault="0072734A" w:rsidP="00E11882">
            <w:pPr>
              <w:jc w:val="center"/>
              <w:rPr>
                <w:rFonts w:ascii="Arial" w:hAnsi="Arial" w:cs="Arial"/>
                <w:color w:val="000000"/>
                <w:sz w:val="20"/>
                <w:szCs w:val="20"/>
              </w:rPr>
            </w:pPr>
            <w:r w:rsidRPr="00EB0D5B">
              <w:rPr>
                <w:rFonts w:ascii="Arial" w:hAnsi="Arial" w:cs="Arial"/>
                <w:color w:val="000000"/>
                <w:sz w:val="20"/>
                <w:szCs w:val="20"/>
              </w:rPr>
              <w:t> </w:t>
            </w:r>
          </w:p>
        </w:tc>
        <w:tc>
          <w:tcPr>
            <w:tcW w:w="1606" w:type="dxa"/>
            <w:shd w:val="clear" w:color="auto" w:fill="auto"/>
            <w:vAlign w:val="center"/>
            <w:hideMark/>
          </w:tcPr>
          <w:p w14:paraId="18AC02E0" w14:textId="79FE1B60" w:rsidR="0072734A" w:rsidRPr="00EB0D5B" w:rsidRDefault="0072734A" w:rsidP="00E11882">
            <w:pPr>
              <w:jc w:val="both"/>
              <w:rPr>
                <w:rFonts w:ascii="Arial" w:hAnsi="Arial" w:cs="Arial"/>
                <w:color w:val="000000"/>
                <w:sz w:val="20"/>
                <w:szCs w:val="20"/>
              </w:rPr>
            </w:pPr>
            <w:r w:rsidRPr="00EB0D5B">
              <w:rPr>
                <w:rFonts w:ascii="Arial" w:hAnsi="Arial" w:cs="Arial"/>
                <w:color w:val="000000"/>
                <w:sz w:val="20"/>
                <w:szCs w:val="20"/>
              </w:rPr>
              <w:t xml:space="preserve">Code opérateur </w:t>
            </w:r>
            <w:proofErr w:type="spellStart"/>
            <w:r w:rsidRPr="00EB0D5B">
              <w:rPr>
                <w:rFonts w:ascii="Arial" w:hAnsi="Arial" w:cs="Arial"/>
                <w:color w:val="000000"/>
                <w:sz w:val="20"/>
                <w:szCs w:val="20"/>
              </w:rPr>
              <w:t>Interop</w:t>
            </w:r>
            <w:proofErr w:type="spellEnd"/>
            <w:r w:rsidR="00DD5FD8" w:rsidRPr="00EB0D5B">
              <w:rPr>
                <w:rFonts w:ascii="Arial" w:hAnsi="Arial" w:cs="Arial"/>
                <w:color w:val="000000"/>
                <w:sz w:val="20"/>
                <w:szCs w:val="20"/>
              </w:rPr>
              <w:t xml:space="preserve"> de celui ayant des clients impactés</w:t>
            </w:r>
          </w:p>
        </w:tc>
      </w:tr>
      <w:tr w:rsidR="00136362" w:rsidRPr="00EB0D5B" w14:paraId="444A71B0" w14:textId="77777777" w:rsidTr="005F598D">
        <w:trPr>
          <w:trHeight w:val="197"/>
        </w:trPr>
        <w:tc>
          <w:tcPr>
            <w:tcW w:w="1987" w:type="dxa"/>
            <w:shd w:val="clear" w:color="auto" w:fill="auto"/>
            <w:vAlign w:val="center"/>
          </w:tcPr>
          <w:p w14:paraId="3661C2ED" w14:textId="3E78C435" w:rsidR="0072734A" w:rsidRPr="00EB0D5B" w:rsidRDefault="0072734A" w:rsidP="00E11882">
            <w:pPr>
              <w:jc w:val="both"/>
              <w:rPr>
                <w:rFonts w:ascii="Arial" w:hAnsi="Arial" w:cs="Arial"/>
                <w:color w:val="000000"/>
                <w:sz w:val="20"/>
                <w:szCs w:val="20"/>
              </w:rPr>
            </w:pPr>
            <w:r w:rsidRPr="00EB0D5B">
              <w:rPr>
                <w:rFonts w:ascii="Arial" w:hAnsi="Arial" w:cs="Arial"/>
                <w:sz w:val="20"/>
                <w:szCs w:val="20"/>
              </w:rPr>
              <w:t>Ref_Interv</w:t>
            </w:r>
            <w:r w:rsidR="00AF46A0" w:rsidRPr="00EB0D5B">
              <w:rPr>
                <w:rFonts w:ascii="Arial" w:hAnsi="Arial" w:cs="Arial"/>
                <w:sz w:val="20"/>
                <w:szCs w:val="20"/>
              </w:rPr>
              <w:t>_</w:t>
            </w:r>
            <w:r w:rsidR="00DA5804">
              <w:rPr>
                <w:rFonts w:ascii="Arial" w:hAnsi="Arial" w:cs="Arial"/>
                <w:sz w:val="20"/>
                <w:szCs w:val="20"/>
              </w:rPr>
              <w:t>OI</w:t>
            </w:r>
          </w:p>
        </w:tc>
        <w:tc>
          <w:tcPr>
            <w:tcW w:w="3398" w:type="dxa"/>
            <w:shd w:val="clear" w:color="auto" w:fill="auto"/>
            <w:vAlign w:val="center"/>
          </w:tcPr>
          <w:p w14:paraId="5F7FC308" w14:textId="0DDE6EB9" w:rsidR="0072734A" w:rsidRPr="00EB0D5B" w:rsidRDefault="005F4BA1" w:rsidP="00E11882">
            <w:pPr>
              <w:jc w:val="both"/>
              <w:rPr>
                <w:rFonts w:ascii="Arial" w:hAnsi="Arial" w:cs="Arial"/>
                <w:color w:val="000000"/>
                <w:sz w:val="20"/>
                <w:szCs w:val="20"/>
              </w:rPr>
            </w:pPr>
            <w:r w:rsidRPr="00EB0D5B">
              <w:rPr>
                <w:rFonts w:ascii="Arial" w:hAnsi="Arial" w:cs="Arial"/>
                <w:color w:val="000000"/>
                <w:sz w:val="20"/>
                <w:szCs w:val="20"/>
              </w:rPr>
              <w:t>[0-</w:t>
            </w:r>
            <w:proofErr w:type="gramStart"/>
            <w:r w:rsidRPr="00EB0D5B">
              <w:rPr>
                <w:rFonts w:ascii="Arial" w:hAnsi="Arial" w:cs="Arial"/>
                <w:color w:val="000000"/>
                <w:sz w:val="20"/>
                <w:szCs w:val="20"/>
              </w:rPr>
              <w:t>9][</w:t>
            </w:r>
            <w:proofErr w:type="gramEnd"/>
            <w:r w:rsidRPr="00EB0D5B">
              <w:rPr>
                <w:rFonts w:ascii="Arial" w:hAnsi="Arial" w:cs="Arial"/>
                <w:color w:val="000000"/>
                <w:sz w:val="20"/>
                <w:szCs w:val="20"/>
              </w:rPr>
              <w:t>A-Z]</w:t>
            </w:r>
            <w:r w:rsidR="0058105E">
              <w:rPr>
                <w:rFonts w:ascii="Arial" w:hAnsi="Arial" w:cs="Arial"/>
                <w:color w:val="000000"/>
                <w:sz w:val="20"/>
                <w:szCs w:val="20"/>
              </w:rPr>
              <w:t xml:space="preserve"> [-][_]</w:t>
            </w:r>
            <w:r>
              <w:rPr>
                <w:rFonts w:ascii="Arial" w:hAnsi="Arial" w:cs="Arial"/>
                <w:color w:val="000000"/>
                <w:sz w:val="20"/>
                <w:szCs w:val="20"/>
              </w:rPr>
              <w:t xml:space="preserve"> taille 50</w:t>
            </w:r>
          </w:p>
        </w:tc>
        <w:tc>
          <w:tcPr>
            <w:tcW w:w="1984" w:type="dxa"/>
            <w:shd w:val="clear" w:color="auto" w:fill="auto"/>
            <w:vAlign w:val="center"/>
          </w:tcPr>
          <w:p w14:paraId="4369E7F1"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OBLIGATOIRE</w:t>
            </w:r>
          </w:p>
        </w:tc>
        <w:tc>
          <w:tcPr>
            <w:tcW w:w="1423" w:type="dxa"/>
            <w:shd w:val="clear" w:color="auto" w:fill="auto"/>
            <w:vAlign w:val="center"/>
          </w:tcPr>
          <w:p w14:paraId="50F3E0D1" w14:textId="77777777" w:rsidR="0072734A" w:rsidRPr="00EB0D5B" w:rsidRDefault="0072734A" w:rsidP="00E11882">
            <w:pPr>
              <w:jc w:val="center"/>
              <w:rPr>
                <w:rFonts w:ascii="Arial" w:hAnsi="Arial" w:cs="Arial"/>
                <w:color w:val="000000"/>
                <w:sz w:val="20"/>
                <w:szCs w:val="20"/>
              </w:rPr>
            </w:pPr>
            <w:r w:rsidRPr="00EB0D5B">
              <w:rPr>
                <w:rFonts w:ascii="Arial" w:hAnsi="Arial" w:cs="Arial"/>
                <w:sz w:val="20"/>
                <w:szCs w:val="20"/>
              </w:rPr>
              <w:t> </w:t>
            </w:r>
          </w:p>
        </w:tc>
        <w:tc>
          <w:tcPr>
            <w:tcW w:w="1606" w:type="dxa"/>
            <w:shd w:val="clear" w:color="auto" w:fill="auto"/>
            <w:vAlign w:val="center"/>
          </w:tcPr>
          <w:p w14:paraId="37048AB7" w14:textId="63D19621" w:rsidR="0072734A" w:rsidRPr="00EB0D5B" w:rsidRDefault="00C7786B" w:rsidP="00E11882">
            <w:pPr>
              <w:jc w:val="both"/>
              <w:rPr>
                <w:rFonts w:ascii="Arial" w:hAnsi="Arial" w:cs="Arial"/>
                <w:color w:val="000000"/>
                <w:sz w:val="20"/>
                <w:szCs w:val="20"/>
              </w:rPr>
            </w:pPr>
            <w:r w:rsidRPr="00EB0D5B">
              <w:rPr>
                <w:rFonts w:ascii="Arial" w:hAnsi="Arial" w:cs="Arial"/>
                <w:color w:val="000000"/>
                <w:sz w:val="20"/>
                <w:szCs w:val="20"/>
              </w:rPr>
              <w:t xml:space="preserve">Référence d’intervention unique produite </w:t>
            </w:r>
            <w:r>
              <w:rPr>
                <w:rFonts w:ascii="Arial" w:hAnsi="Arial" w:cs="Arial"/>
                <w:color w:val="000000"/>
                <w:sz w:val="20"/>
                <w:szCs w:val="20"/>
              </w:rPr>
              <w:t>par l</w:t>
            </w:r>
            <w:r w:rsidR="00DA5804">
              <w:rPr>
                <w:rFonts w:ascii="Arial" w:hAnsi="Arial" w:cs="Arial"/>
                <w:color w:val="000000"/>
                <w:sz w:val="20"/>
                <w:szCs w:val="20"/>
              </w:rPr>
              <w:t>’OI</w:t>
            </w:r>
          </w:p>
        </w:tc>
      </w:tr>
      <w:tr w:rsidR="00136362" w:rsidRPr="00EB0D5B" w14:paraId="0C5425BB" w14:textId="77777777" w:rsidTr="005F598D">
        <w:trPr>
          <w:trHeight w:val="473"/>
        </w:trPr>
        <w:tc>
          <w:tcPr>
            <w:tcW w:w="1987" w:type="dxa"/>
            <w:shd w:val="clear" w:color="auto" w:fill="auto"/>
            <w:vAlign w:val="center"/>
            <w:hideMark/>
          </w:tcPr>
          <w:p w14:paraId="69280820" w14:textId="0CA0D8DF" w:rsidR="0072734A" w:rsidRPr="00EB0D5B" w:rsidRDefault="00FA0EE5" w:rsidP="00E11882">
            <w:pPr>
              <w:jc w:val="both"/>
              <w:rPr>
                <w:rFonts w:ascii="Arial" w:hAnsi="Arial" w:cs="Arial"/>
                <w:color w:val="000000"/>
                <w:sz w:val="20"/>
                <w:szCs w:val="20"/>
              </w:rPr>
            </w:pPr>
            <w:r w:rsidRPr="00EB0D5B">
              <w:rPr>
                <w:rFonts w:ascii="Arial" w:hAnsi="Arial" w:cs="Arial"/>
                <w:color w:val="000000"/>
                <w:sz w:val="20"/>
                <w:szCs w:val="20"/>
              </w:rPr>
              <w:t>Liste_Client</w:t>
            </w:r>
            <w:r w:rsidR="00C83299">
              <w:rPr>
                <w:rFonts w:ascii="Arial" w:hAnsi="Arial" w:cs="Arial"/>
                <w:color w:val="000000"/>
                <w:sz w:val="20"/>
                <w:szCs w:val="20"/>
              </w:rPr>
              <w:t>s</w:t>
            </w:r>
            <w:r w:rsidRPr="00EB0D5B">
              <w:rPr>
                <w:rFonts w:ascii="Arial" w:hAnsi="Arial" w:cs="Arial"/>
                <w:color w:val="000000"/>
                <w:sz w:val="20"/>
                <w:szCs w:val="20"/>
              </w:rPr>
              <w:t>_HS</w:t>
            </w:r>
          </w:p>
        </w:tc>
        <w:tc>
          <w:tcPr>
            <w:tcW w:w="3398" w:type="dxa"/>
            <w:shd w:val="clear" w:color="auto" w:fill="auto"/>
            <w:vAlign w:val="center"/>
            <w:hideMark/>
          </w:tcPr>
          <w:p w14:paraId="2CDC3AF8" w14:textId="3E939B76" w:rsidR="008A4B7C" w:rsidRPr="00EB0D5B" w:rsidRDefault="008A4B7C" w:rsidP="00E11882">
            <w:pPr>
              <w:jc w:val="both"/>
              <w:rPr>
                <w:rFonts w:ascii="Arial" w:hAnsi="Arial" w:cs="Arial"/>
                <w:color w:val="000000"/>
                <w:sz w:val="20"/>
                <w:szCs w:val="20"/>
              </w:rPr>
            </w:pPr>
            <w:r w:rsidRPr="00EB0D5B">
              <w:rPr>
                <w:rFonts w:ascii="Arial" w:hAnsi="Arial" w:cs="Arial"/>
                <w:color w:val="000000"/>
                <w:sz w:val="20"/>
                <w:szCs w:val="20"/>
              </w:rPr>
              <w:t>Tableau</w:t>
            </w:r>
            <w:r w:rsidR="009E4E25" w:rsidRPr="00EB0D5B">
              <w:rPr>
                <w:rFonts w:ascii="Arial" w:hAnsi="Arial" w:cs="Arial"/>
                <w:color w:val="000000"/>
                <w:sz w:val="20"/>
                <w:szCs w:val="20"/>
              </w:rPr>
              <w:t xml:space="preserve"> </w:t>
            </w:r>
            <w:r w:rsidR="00D44E29" w:rsidRPr="00EB0D5B">
              <w:rPr>
                <w:rFonts w:ascii="Arial" w:hAnsi="Arial" w:cs="Arial"/>
                <w:color w:val="000000"/>
                <w:sz w:val="20"/>
                <w:szCs w:val="20"/>
              </w:rPr>
              <w:t>listant</w:t>
            </w:r>
            <w:r w:rsidR="009E4E25" w:rsidRPr="00EB0D5B">
              <w:rPr>
                <w:rFonts w:ascii="Arial" w:hAnsi="Arial" w:cs="Arial"/>
                <w:color w:val="000000"/>
                <w:sz w:val="20"/>
                <w:szCs w:val="20"/>
              </w:rPr>
              <w:t xml:space="preserve"> les champs</w:t>
            </w:r>
            <w:r w:rsidR="00ED00D6" w:rsidRPr="00EB0D5B">
              <w:rPr>
                <w:rFonts w:ascii="Arial" w:hAnsi="Arial" w:cs="Arial"/>
                <w:color w:val="000000"/>
                <w:sz w:val="20"/>
                <w:szCs w:val="20"/>
              </w:rPr>
              <w:t xml:space="preserve"> </w:t>
            </w:r>
            <w:r w:rsidR="00D268DD" w:rsidRPr="00EB0D5B">
              <w:rPr>
                <w:rFonts w:ascii="Arial" w:hAnsi="Arial" w:cs="Arial"/>
                <w:color w:val="000000"/>
                <w:sz w:val="20"/>
                <w:szCs w:val="20"/>
              </w:rPr>
              <w:t>:</w:t>
            </w:r>
          </w:p>
          <w:p w14:paraId="6E959DC7" w14:textId="04C4759E" w:rsidR="00BD434A" w:rsidRPr="00A85D1C" w:rsidRDefault="009F5E74" w:rsidP="00B05B6A">
            <w:pPr>
              <w:pStyle w:val="Paragraphedeliste"/>
              <w:ind w:left="720"/>
              <w:jc w:val="both"/>
              <w:rPr>
                <w:rFonts w:ascii="Arial" w:hAnsi="Arial"/>
                <w:color w:val="000000"/>
                <w:sz w:val="14"/>
                <w:szCs w:val="14"/>
              </w:rPr>
            </w:pPr>
            <w:r>
              <w:rPr>
                <w:rFonts w:ascii="Arial" w:hAnsi="Arial"/>
                <w:color w:val="000000"/>
                <w:sz w:val="18"/>
                <w:szCs w:val="18"/>
              </w:rPr>
              <w:t>{</w:t>
            </w:r>
            <w:r w:rsidR="00BD434A" w:rsidRPr="00A85D1C">
              <w:rPr>
                <w:rFonts w:ascii="Arial" w:hAnsi="Arial"/>
                <w:color w:val="000000"/>
                <w:sz w:val="14"/>
                <w:szCs w:val="14"/>
              </w:rPr>
              <w:t>PTO : xx</w:t>
            </w:r>
          </w:p>
          <w:p w14:paraId="489ADCFB" w14:textId="2A6B39D0" w:rsidR="00BE312E" w:rsidRPr="00A85D1C" w:rsidRDefault="00BE312E" w:rsidP="00B05B6A">
            <w:pPr>
              <w:pStyle w:val="Paragraphedeliste"/>
              <w:ind w:left="720"/>
              <w:jc w:val="both"/>
              <w:rPr>
                <w:rFonts w:ascii="Arial" w:hAnsi="Arial"/>
                <w:color w:val="000000"/>
                <w:sz w:val="14"/>
                <w:szCs w:val="14"/>
              </w:rPr>
            </w:pPr>
            <w:r w:rsidRPr="00A85D1C">
              <w:rPr>
                <w:rFonts w:ascii="Arial" w:hAnsi="Arial"/>
                <w:color w:val="000000"/>
                <w:sz w:val="14"/>
                <w:szCs w:val="14"/>
              </w:rPr>
              <w:t>PBO : xx,</w:t>
            </w:r>
          </w:p>
          <w:p w14:paraId="781C69EA" w14:textId="77777777" w:rsidR="00BE312E" w:rsidRPr="00A85D1C" w:rsidRDefault="00BE312E" w:rsidP="00B05B6A">
            <w:pPr>
              <w:pStyle w:val="Paragraphedeliste"/>
              <w:ind w:left="720"/>
              <w:jc w:val="both"/>
              <w:rPr>
                <w:rFonts w:ascii="Arial" w:hAnsi="Arial"/>
                <w:color w:val="000000"/>
                <w:sz w:val="14"/>
                <w:szCs w:val="14"/>
              </w:rPr>
            </w:pPr>
            <w:r w:rsidRPr="00A85D1C">
              <w:rPr>
                <w:rFonts w:ascii="Arial" w:hAnsi="Arial"/>
                <w:color w:val="000000"/>
                <w:sz w:val="14"/>
                <w:szCs w:val="14"/>
              </w:rPr>
              <w:t>TUBE : xx,</w:t>
            </w:r>
          </w:p>
          <w:p w14:paraId="751822F3" w14:textId="77777777" w:rsidR="00BE312E" w:rsidRPr="00A85D1C" w:rsidRDefault="00BE312E" w:rsidP="00B05B6A">
            <w:pPr>
              <w:pStyle w:val="Paragraphedeliste"/>
              <w:ind w:left="720"/>
              <w:jc w:val="both"/>
              <w:rPr>
                <w:rFonts w:ascii="Arial" w:hAnsi="Arial"/>
                <w:color w:val="000000"/>
                <w:sz w:val="14"/>
                <w:szCs w:val="14"/>
              </w:rPr>
            </w:pPr>
            <w:r w:rsidRPr="00A85D1C">
              <w:rPr>
                <w:rFonts w:ascii="Arial" w:hAnsi="Arial"/>
                <w:color w:val="000000"/>
                <w:sz w:val="14"/>
                <w:szCs w:val="14"/>
              </w:rPr>
              <w:t>FIBRE : xx,</w:t>
            </w:r>
          </w:p>
          <w:p w14:paraId="5E48933D" w14:textId="6779E23F" w:rsidR="00E225B4" w:rsidRPr="00A85D1C" w:rsidRDefault="00BE312E" w:rsidP="00E225B4">
            <w:pPr>
              <w:pStyle w:val="Paragraphedeliste"/>
              <w:ind w:left="720"/>
              <w:jc w:val="both"/>
              <w:rPr>
                <w:rFonts w:ascii="Arial" w:hAnsi="Arial"/>
                <w:color w:val="000000"/>
                <w:sz w:val="14"/>
                <w:szCs w:val="14"/>
              </w:rPr>
            </w:pPr>
            <w:r w:rsidRPr="00A85D1C">
              <w:rPr>
                <w:rFonts w:ascii="Arial" w:hAnsi="Arial"/>
                <w:color w:val="000000"/>
                <w:sz w:val="14"/>
                <w:szCs w:val="14"/>
              </w:rPr>
              <w:t>POSITION</w:t>
            </w:r>
            <w:r w:rsidR="00212617" w:rsidRPr="00A85D1C">
              <w:rPr>
                <w:rFonts w:ascii="Arial" w:hAnsi="Arial"/>
                <w:color w:val="000000"/>
                <w:sz w:val="14"/>
                <w:szCs w:val="14"/>
              </w:rPr>
              <w:t xml:space="preserve"> PM MODULE OI</w:t>
            </w:r>
            <w:r w:rsidRPr="00A85D1C">
              <w:rPr>
                <w:rFonts w:ascii="Arial" w:hAnsi="Arial"/>
                <w:color w:val="000000"/>
                <w:sz w:val="14"/>
                <w:szCs w:val="14"/>
              </w:rPr>
              <w:t xml:space="preserve"> : xx</w:t>
            </w:r>
            <w:r w:rsidR="00C32FA4">
              <w:rPr>
                <w:rFonts w:ascii="Arial" w:hAnsi="Arial"/>
                <w:color w:val="000000"/>
                <w:sz w:val="14"/>
                <w:szCs w:val="14"/>
              </w:rPr>
              <w:t>,</w:t>
            </w:r>
          </w:p>
          <w:p w14:paraId="67442EEE" w14:textId="7DFFF56B" w:rsidR="004E7227" w:rsidRPr="005F598D" w:rsidRDefault="004E7227" w:rsidP="00A85D1C">
            <w:pPr>
              <w:pStyle w:val="Paragraphedeliste"/>
              <w:ind w:left="720"/>
              <w:jc w:val="both"/>
              <w:rPr>
                <w:rFonts w:ascii="Arial" w:hAnsi="Arial"/>
                <w:color w:val="000000"/>
                <w:sz w:val="12"/>
                <w:szCs w:val="12"/>
              </w:rPr>
            </w:pPr>
            <w:r w:rsidRPr="00911078">
              <w:rPr>
                <w:rFonts w:ascii="Arial" w:hAnsi="Arial"/>
                <w:color w:val="000000"/>
                <w:sz w:val="14"/>
                <w:szCs w:val="14"/>
              </w:rPr>
              <w:t xml:space="preserve">HMS COUPURE : </w:t>
            </w:r>
            <w:r w:rsidRPr="00911078">
              <w:rPr>
                <w:rFonts w:ascii="Arial" w:hAnsi="Arial"/>
                <w:color w:val="000000"/>
                <w:sz w:val="12"/>
                <w:szCs w:val="12"/>
              </w:rPr>
              <w:t xml:space="preserve">AAAAMMDD </w:t>
            </w:r>
            <w:proofErr w:type="gramStart"/>
            <w:r w:rsidRPr="00911078">
              <w:rPr>
                <w:rFonts w:ascii="Arial" w:hAnsi="Arial"/>
                <w:color w:val="000000"/>
                <w:sz w:val="12"/>
                <w:szCs w:val="12"/>
              </w:rPr>
              <w:t>HH:</w:t>
            </w:r>
            <w:proofErr w:type="gramEnd"/>
            <w:r w:rsidRPr="00911078">
              <w:rPr>
                <w:rFonts w:ascii="Arial" w:hAnsi="Arial"/>
                <w:color w:val="000000"/>
                <w:sz w:val="12"/>
                <w:szCs w:val="12"/>
              </w:rPr>
              <w:t>MM:SS</w:t>
            </w:r>
          </w:p>
          <w:p w14:paraId="3A01C8AD" w14:textId="1A95289F" w:rsidR="00BE312E" w:rsidRPr="005F598D" w:rsidRDefault="00800BC5" w:rsidP="00B05B6A">
            <w:pPr>
              <w:pStyle w:val="Paragraphedeliste"/>
              <w:ind w:left="720"/>
              <w:jc w:val="both"/>
              <w:rPr>
                <w:rFonts w:ascii="Arial" w:hAnsi="Arial"/>
                <w:color w:val="000000"/>
                <w:sz w:val="14"/>
                <w:szCs w:val="14"/>
              </w:rPr>
            </w:pPr>
            <w:r w:rsidRPr="005F598D">
              <w:rPr>
                <w:rFonts w:ascii="Arial" w:hAnsi="Arial"/>
                <w:color w:val="000000"/>
                <w:sz w:val="14"/>
                <w:szCs w:val="14"/>
              </w:rPr>
              <w:t>*</w:t>
            </w:r>
            <w:r w:rsidR="009F5E74" w:rsidRPr="005F598D">
              <w:rPr>
                <w:rFonts w:ascii="Arial" w:hAnsi="Arial"/>
                <w:color w:val="000000"/>
                <w:sz w:val="14"/>
                <w:szCs w:val="14"/>
              </w:rPr>
              <w:t>}</w:t>
            </w:r>
          </w:p>
          <w:p w14:paraId="3A784F44" w14:textId="6AE4582D" w:rsidR="009F5E74" w:rsidRPr="005F598D" w:rsidRDefault="009F5E74" w:rsidP="00B05B6A">
            <w:pPr>
              <w:pStyle w:val="Paragraphedeliste"/>
              <w:ind w:left="720"/>
              <w:jc w:val="both"/>
              <w:rPr>
                <w:rFonts w:ascii="Arial" w:hAnsi="Arial"/>
                <w:color w:val="000000"/>
                <w:sz w:val="14"/>
                <w:szCs w:val="14"/>
              </w:rPr>
            </w:pPr>
            <w:r w:rsidRPr="005F598D">
              <w:rPr>
                <w:rFonts w:ascii="Arial" w:hAnsi="Arial"/>
                <w:color w:val="000000"/>
                <w:sz w:val="14"/>
                <w:szCs w:val="14"/>
              </w:rPr>
              <w:t xml:space="preserve">{PTO : </w:t>
            </w:r>
            <w:proofErr w:type="spellStart"/>
            <w:r w:rsidRPr="005F598D">
              <w:rPr>
                <w:rFonts w:ascii="Arial" w:hAnsi="Arial"/>
                <w:color w:val="000000"/>
                <w:sz w:val="14"/>
                <w:szCs w:val="14"/>
              </w:rPr>
              <w:t>yy</w:t>
            </w:r>
            <w:proofErr w:type="spellEnd"/>
          </w:p>
          <w:p w14:paraId="4200FCF2" w14:textId="77777777" w:rsidR="00AD61AF" w:rsidRPr="005F598D" w:rsidRDefault="00AD61AF" w:rsidP="00B05B6A">
            <w:pPr>
              <w:ind w:left="720"/>
              <w:jc w:val="both"/>
              <w:rPr>
                <w:rFonts w:ascii="Arial" w:hAnsi="Arial"/>
                <w:color w:val="000000"/>
                <w:sz w:val="14"/>
                <w:szCs w:val="14"/>
              </w:rPr>
            </w:pPr>
            <w:r w:rsidRPr="005F598D">
              <w:rPr>
                <w:rFonts w:ascii="Arial" w:hAnsi="Arial"/>
                <w:color w:val="000000"/>
                <w:sz w:val="14"/>
                <w:szCs w:val="14"/>
              </w:rPr>
              <w:t>Etc…</w:t>
            </w:r>
          </w:p>
          <w:p w14:paraId="3FCCB46D" w14:textId="236086C5" w:rsidR="00800BC5" w:rsidRPr="00EB0D5B" w:rsidRDefault="00800BC5" w:rsidP="00B05B6A">
            <w:pPr>
              <w:ind w:left="720"/>
              <w:jc w:val="both"/>
              <w:rPr>
                <w:rFonts w:ascii="Arial" w:hAnsi="Arial" w:cs="Arial"/>
                <w:color w:val="000000"/>
                <w:sz w:val="18"/>
                <w:szCs w:val="18"/>
              </w:rPr>
            </w:pPr>
            <w:r w:rsidRPr="0050345B">
              <w:rPr>
                <w:rFonts w:ascii="Arial" w:hAnsi="Arial"/>
                <w:color w:val="000000"/>
                <w:sz w:val="18"/>
                <w:szCs w:val="18"/>
              </w:rPr>
              <w:t>*</w:t>
            </w:r>
            <w:r w:rsidRPr="00574606">
              <w:rPr>
                <w:rFonts w:ascii="Arial" w:hAnsi="Arial" w:cs="Arial"/>
                <w:color w:val="000000"/>
                <w:sz w:val="12"/>
                <w:szCs w:val="12"/>
              </w:rPr>
              <w:t xml:space="preserve"> Format ISO 8601</w:t>
            </w:r>
          </w:p>
        </w:tc>
        <w:tc>
          <w:tcPr>
            <w:tcW w:w="1984" w:type="dxa"/>
            <w:shd w:val="clear" w:color="auto" w:fill="auto"/>
            <w:vAlign w:val="center"/>
            <w:hideMark/>
          </w:tcPr>
          <w:p w14:paraId="1CDE985F" w14:textId="146B1038" w:rsidR="0072734A" w:rsidRPr="00212617" w:rsidRDefault="00E843C2" w:rsidP="00E11882">
            <w:pPr>
              <w:jc w:val="center"/>
              <w:rPr>
                <w:rFonts w:ascii="Arial" w:hAnsi="Arial" w:cs="Arial"/>
                <w:color w:val="000000"/>
                <w:sz w:val="20"/>
                <w:szCs w:val="20"/>
              </w:rPr>
            </w:pPr>
            <w:r w:rsidRPr="00212617">
              <w:rPr>
                <w:rFonts w:ascii="Arial" w:hAnsi="Arial" w:cs="Arial"/>
                <w:color w:val="000000"/>
                <w:sz w:val="20"/>
                <w:szCs w:val="20"/>
              </w:rPr>
              <w:t>CONDITIONNEL</w:t>
            </w:r>
          </w:p>
          <w:p w14:paraId="2B329CA8" w14:textId="021F686C" w:rsidR="008A4044" w:rsidRPr="0060590B" w:rsidRDefault="008A4044" w:rsidP="00212617">
            <w:pPr>
              <w:rPr>
                <w:rFonts w:ascii="Arial" w:hAnsi="Arial" w:cs="Arial"/>
                <w:color w:val="000000"/>
                <w:sz w:val="20"/>
                <w:szCs w:val="20"/>
                <w:highlight w:val="yellow"/>
              </w:rPr>
            </w:pPr>
          </w:p>
        </w:tc>
        <w:tc>
          <w:tcPr>
            <w:tcW w:w="1423" w:type="dxa"/>
            <w:shd w:val="clear" w:color="auto" w:fill="auto"/>
            <w:vAlign w:val="center"/>
            <w:hideMark/>
          </w:tcPr>
          <w:p w14:paraId="2F8366BA" w14:textId="77777777" w:rsidR="0072734A" w:rsidRPr="00212617" w:rsidRDefault="008A4044" w:rsidP="00E11882">
            <w:pPr>
              <w:jc w:val="center"/>
              <w:rPr>
                <w:rFonts w:ascii="Arial" w:hAnsi="Arial" w:cs="Arial"/>
                <w:color w:val="000000"/>
                <w:sz w:val="20"/>
                <w:szCs w:val="20"/>
              </w:rPr>
            </w:pPr>
            <w:r w:rsidRPr="00212617">
              <w:rPr>
                <w:rFonts w:ascii="Arial" w:hAnsi="Arial" w:cs="Arial"/>
                <w:color w:val="000000"/>
                <w:sz w:val="20"/>
                <w:szCs w:val="20"/>
              </w:rPr>
              <w:t>Au moins 1 client KO</w:t>
            </w:r>
          </w:p>
          <w:p w14:paraId="4FB09174" w14:textId="3BFD6B00" w:rsidR="001452A6" w:rsidRPr="00212617" w:rsidRDefault="001452A6" w:rsidP="00212617">
            <w:pPr>
              <w:rPr>
                <w:rFonts w:ascii="Arial" w:hAnsi="Arial" w:cs="Arial"/>
                <w:color w:val="000000"/>
                <w:sz w:val="20"/>
                <w:szCs w:val="20"/>
              </w:rPr>
            </w:pPr>
          </w:p>
        </w:tc>
        <w:tc>
          <w:tcPr>
            <w:tcW w:w="1606" w:type="dxa"/>
            <w:shd w:val="clear" w:color="auto" w:fill="auto"/>
            <w:vAlign w:val="center"/>
            <w:hideMark/>
          </w:tcPr>
          <w:p w14:paraId="43C8E05D" w14:textId="1DE21236" w:rsidR="00DD5FD8" w:rsidRPr="00EB0D5B" w:rsidRDefault="00EE348C" w:rsidP="00E11882">
            <w:pPr>
              <w:jc w:val="both"/>
              <w:rPr>
                <w:rFonts w:ascii="Arial" w:hAnsi="Arial" w:cs="Arial"/>
                <w:color w:val="000000"/>
                <w:sz w:val="20"/>
                <w:szCs w:val="20"/>
              </w:rPr>
            </w:pPr>
            <w:r>
              <w:rPr>
                <w:rFonts w:ascii="Arial" w:hAnsi="Arial" w:cs="Arial"/>
                <w:color w:val="000000"/>
                <w:sz w:val="20"/>
                <w:szCs w:val="20"/>
              </w:rPr>
              <w:t>Liste des routes optiques de ch</w:t>
            </w:r>
            <w:r w:rsidR="00EF5DC2">
              <w:rPr>
                <w:rFonts w:ascii="Arial" w:hAnsi="Arial" w:cs="Arial"/>
                <w:color w:val="000000"/>
                <w:sz w:val="20"/>
                <w:szCs w:val="20"/>
              </w:rPr>
              <w:t>a</w:t>
            </w:r>
            <w:r>
              <w:rPr>
                <w:rFonts w:ascii="Arial" w:hAnsi="Arial" w:cs="Arial"/>
                <w:color w:val="000000"/>
                <w:sz w:val="20"/>
                <w:szCs w:val="20"/>
              </w:rPr>
              <w:t xml:space="preserve">que client </w:t>
            </w:r>
            <w:r w:rsidR="00EF5DC2">
              <w:rPr>
                <w:rFonts w:ascii="Arial" w:hAnsi="Arial" w:cs="Arial"/>
                <w:color w:val="000000"/>
                <w:sz w:val="20"/>
                <w:szCs w:val="20"/>
              </w:rPr>
              <w:t>HS</w:t>
            </w:r>
            <w:r w:rsidR="00D75AA5">
              <w:rPr>
                <w:rFonts w:ascii="Arial" w:hAnsi="Arial" w:cs="Arial"/>
                <w:color w:val="000000"/>
                <w:sz w:val="20"/>
                <w:szCs w:val="20"/>
              </w:rPr>
              <w:t xml:space="preserve"> </w:t>
            </w:r>
            <w:r w:rsidR="00D75AA5" w:rsidRPr="00886E86">
              <w:rPr>
                <w:rFonts w:ascii="Arial" w:hAnsi="Arial" w:cs="Arial"/>
                <w:sz w:val="20"/>
                <w:szCs w:val="20"/>
              </w:rPr>
              <w:t>au PM</w:t>
            </w:r>
            <w:r w:rsidR="00EF5DC2" w:rsidRPr="00886E86">
              <w:rPr>
                <w:rFonts w:ascii="Arial" w:hAnsi="Arial" w:cs="Arial"/>
                <w:sz w:val="20"/>
                <w:szCs w:val="20"/>
              </w:rPr>
              <w:t xml:space="preserve"> </w:t>
            </w:r>
            <w:r w:rsidR="00EF5DC2">
              <w:rPr>
                <w:rFonts w:ascii="Arial" w:hAnsi="Arial" w:cs="Arial"/>
                <w:color w:val="000000"/>
                <w:sz w:val="20"/>
                <w:szCs w:val="20"/>
              </w:rPr>
              <w:t>dont l’heure de coupure est compris</w:t>
            </w:r>
            <w:r w:rsidR="00A34076">
              <w:rPr>
                <w:rFonts w:ascii="Arial" w:hAnsi="Arial" w:cs="Arial"/>
                <w:color w:val="000000"/>
                <w:sz w:val="20"/>
                <w:szCs w:val="20"/>
              </w:rPr>
              <w:t>e</w:t>
            </w:r>
            <w:r w:rsidR="00EF5DC2">
              <w:rPr>
                <w:rFonts w:ascii="Arial" w:hAnsi="Arial" w:cs="Arial"/>
                <w:color w:val="000000"/>
                <w:sz w:val="20"/>
                <w:szCs w:val="20"/>
              </w:rPr>
              <w:t xml:space="preserve"> dans l’intervalle début/fin d’intervention</w:t>
            </w:r>
          </w:p>
        </w:tc>
      </w:tr>
    </w:tbl>
    <w:p w14:paraId="4FB35E25" w14:textId="77777777" w:rsidR="002D622D" w:rsidRDefault="002D622D" w:rsidP="002D622D"/>
    <w:tbl>
      <w:tblPr>
        <w:tblW w:w="104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6"/>
        <w:gridCol w:w="1597"/>
        <w:gridCol w:w="1496"/>
        <w:gridCol w:w="986"/>
        <w:gridCol w:w="3321"/>
        <w:tblGridChange w:id="126">
          <w:tblGrid>
            <w:gridCol w:w="441"/>
            <w:gridCol w:w="2585"/>
            <w:gridCol w:w="705"/>
            <w:gridCol w:w="892"/>
            <w:gridCol w:w="250"/>
            <w:gridCol w:w="1246"/>
            <w:gridCol w:w="253"/>
            <w:gridCol w:w="733"/>
            <w:gridCol w:w="255"/>
            <w:gridCol w:w="3066"/>
            <w:gridCol w:w="441"/>
          </w:tblGrid>
        </w:tblGridChange>
      </w:tblGrid>
      <w:tr w:rsidR="002D622D" w:rsidRPr="002F196F" w14:paraId="4D278487" w14:textId="77777777" w:rsidTr="00911078">
        <w:trPr>
          <w:trHeight w:val="361"/>
        </w:trPr>
        <w:tc>
          <w:tcPr>
            <w:tcW w:w="10426" w:type="dxa"/>
            <w:gridSpan w:val="5"/>
            <w:shd w:val="clear" w:color="000000" w:fill="D9D9D9"/>
            <w:vAlign w:val="center"/>
          </w:tcPr>
          <w:p w14:paraId="2F2F85AA" w14:textId="702DB26B" w:rsidR="002D622D" w:rsidRPr="002F196F" w:rsidRDefault="002D622D" w:rsidP="00C614D9">
            <w:pPr>
              <w:jc w:val="center"/>
              <w:rPr>
                <w:rFonts w:ascii="Arial" w:hAnsi="Arial" w:cs="Arial"/>
                <w:sz w:val="20"/>
                <w:szCs w:val="20"/>
              </w:rPr>
            </w:pPr>
            <w:r>
              <w:rPr>
                <w:rFonts w:ascii="Arial" w:hAnsi="Arial" w:cs="Arial"/>
                <w:b/>
                <w:bCs/>
              </w:rPr>
              <w:t>Réponse</w:t>
            </w:r>
            <w:r w:rsidRPr="002F196F">
              <w:rPr>
                <w:rFonts w:ascii="Arial" w:hAnsi="Arial" w:cs="Arial"/>
                <w:b/>
                <w:bCs/>
              </w:rPr>
              <w:t xml:space="preserve"> R </w:t>
            </w:r>
            <w:r w:rsidR="00144878">
              <w:rPr>
                <w:rFonts w:ascii="Arial" w:hAnsi="Arial" w:cs="Arial"/>
                <w:b/>
                <w:bCs/>
              </w:rPr>
              <w:t>M</w:t>
            </w:r>
            <w:r w:rsidR="00C83299">
              <w:rPr>
                <w:rFonts w:ascii="Arial" w:hAnsi="Arial" w:cs="Arial"/>
                <w:b/>
                <w:bCs/>
              </w:rPr>
              <w:t>5</w:t>
            </w:r>
          </w:p>
        </w:tc>
      </w:tr>
      <w:tr w:rsidR="002D622D" w:rsidRPr="002F196F" w14:paraId="1BE7B4CD" w14:textId="77777777" w:rsidTr="00911078">
        <w:trPr>
          <w:trHeight w:val="361"/>
        </w:trPr>
        <w:tc>
          <w:tcPr>
            <w:tcW w:w="10426" w:type="dxa"/>
            <w:gridSpan w:val="5"/>
            <w:shd w:val="clear" w:color="auto" w:fill="FFFFFF" w:themeFill="background1"/>
            <w:vAlign w:val="center"/>
          </w:tcPr>
          <w:p w14:paraId="00140A9C" w14:textId="614E1C4E" w:rsidR="002D622D" w:rsidRPr="002F196F" w:rsidRDefault="002D622D" w:rsidP="00C614D9">
            <w:pPr>
              <w:jc w:val="center"/>
              <w:rPr>
                <w:rFonts w:ascii="Arial" w:hAnsi="Arial" w:cs="Arial"/>
                <w:sz w:val="20"/>
                <w:szCs w:val="20"/>
              </w:rPr>
            </w:pPr>
            <w:r>
              <w:rPr>
                <w:rFonts w:ascii="Arial" w:hAnsi="Arial" w:cs="Arial"/>
                <w:sz w:val="20"/>
                <w:szCs w:val="20"/>
              </w:rPr>
              <w:t xml:space="preserve">Condition d’envoi du message : réception de </w:t>
            </w:r>
            <w:r w:rsidR="00144878">
              <w:rPr>
                <w:rFonts w:ascii="Arial" w:hAnsi="Arial" w:cs="Arial"/>
                <w:sz w:val="20"/>
                <w:szCs w:val="20"/>
              </w:rPr>
              <w:t>M</w:t>
            </w:r>
            <w:r w:rsidR="00C83299">
              <w:rPr>
                <w:rFonts w:ascii="Arial" w:hAnsi="Arial" w:cs="Arial"/>
                <w:sz w:val="20"/>
                <w:szCs w:val="20"/>
              </w:rPr>
              <w:t>5</w:t>
            </w:r>
          </w:p>
        </w:tc>
      </w:tr>
      <w:tr w:rsidR="002D622D" w:rsidRPr="002F196F" w14:paraId="22144C7C" w14:textId="77777777" w:rsidTr="009327C5">
        <w:trPr>
          <w:trHeight w:val="361"/>
        </w:trPr>
        <w:tc>
          <w:tcPr>
            <w:tcW w:w="3290" w:type="dxa"/>
            <w:shd w:val="clear" w:color="000000" w:fill="D9D9D9"/>
            <w:vAlign w:val="center"/>
            <w:hideMark/>
          </w:tcPr>
          <w:p w14:paraId="230FE3CF" w14:textId="77777777" w:rsidR="002D622D" w:rsidRPr="002F196F" w:rsidRDefault="002D622D" w:rsidP="00C614D9">
            <w:pPr>
              <w:jc w:val="center"/>
              <w:rPr>
                <w:rFonts w:ascii="Arial" w:hAnsi="Arial" w:cs="Arial"/>
                <w:color w:val="000000"/>
                <w:sz w:val="20"/>
                <w:szCs w:val="20"/>
              </w:rPr>
            </w:pPr>
            <w:r w:rsidRPr="002F196F">
              <w:rPr>
                <w:rFonts w:ascii="Arial" w:hAnsi="Arial" w:cs="Arial"/>
                <w:color w:val="000000"/>
                <w:sz w:val="20"/>
                <w:szCs w:val="20"/>
              </w:rPr>
              <w:t>Nom</w:t>
            </w:r>
          </w:p>
        </w:tc>
        <w:tc>
          <w:tcPr>
            <w:tcW w:w="1142" w:type="dxa"/>
            <w:shd w:val="clear" w:color="000000" w:fill="D9D9D9"/>
            <w:vAlign w:val="center"/>
            <w:hideMark/>
          </w:tcPr>
          <w:p w14:paraId="33A33A51" w14:textId="77777777" w:rsidR="002D622D" w:rsidRPr="002F196F" w:rsidRDefault="002D622D" w:rsidP="00C614D9">
            <w:pPr>
              <w:jc w:val="center"/>
              <w:rPr>
                <w:rFonts w:ascii="Arial" w:hAnsi="Arial" w:cs="Arial"/>
                <w:color w:val="000000"/>
                <w:sz w:val="20"/>
                <w:szCs w:val="20"/>
              </w:rPr>
            </w:pPr>
            <w:r w:rsidRPr="002F196F">
              <w:rPr>
                <w:rFonts w:ascii="Arial" w:hAnsi="Arial" w:cs="Arial"/>
                <w:sz w:val="20"/>
                <w:szCs w:val="20"/>
              </w:rPr>
              <w:t>Format</w:t>
            </w:r>
          </w:p>
        </w:tc>
        <w:tc>
          <w:tcPr>
            <w:tcW w:w="0" w:type="auto"/>
            <w:shd w:val="clear" w:color="000000" w:fill="D9D9D9"/>
            <w:vAlign w:val="center"/>
            <w:hideMark/>
          </w:tcPr>
          <w:p w14:paraId="1800FF28" w14:textId="77777777" w:rsidR="002D622D" w:rsidRPr="002F196F" w:rsidRDefault="002D622D" w:rsidP="00C614D9">
            <w:pPr>
              <w:jc w:val="center"/>
              <w:rPr>
                <w:rFonts w:ascii="Arial" w:hAnsi="Arial" w:cs="Arial"/>
                <w:color w:val="000000"/>
                <w:sz w:val="20"/>
                <w:szCs w:val="20"/>
              </w:rPr>
            </w:pPr>
            <w:r w:rsidRPr="002F196F">
              <w:rPr>
                <w:rFonts w:ascii="Arial" w:hAnsi="Arial" w:cs="Arial"/>
                <w:sz w:val="20"/>
                <w:szCs w:val="20"/>
              </w:rPr>
              <w:t>Statut</w:t>
            </w:r>
          </w:p>
        </w:tc>
        <w:tc>
          <w:tcPr>
            <w:tcW w:w="0" w:type="auto"/>
            <w:shd w:val="clear" w:color="000000" w:fill="D9D9D9"/>
            <w:vAlign w:val="center"/>
            <w:hideMark/>
          </w:tcPr>
          <w:p w14:paraId="7949712D" w14:textId="77777777" w:rsidR="002D622D" w:rsidRPr="002F196F" w:rsidRDefault="002D622D" w:rsidP="00C614D9">
            <w:pPr>
              <w:jc w:val="center"/>
              <w:rPr>
                <w:rFonts w:ascii="Arial" w:hAnsi="Arial" w:cs="Arial"/>
                <w:color w:val="000000"/>
                <w:sz w:val="20"/>
                <w:szCs w:val="20"/>
              </w:rPr>
            </w:pPr>
            <w:r w:rsidRPr="002F196F">
              <w:rPr>
                <w:rFonts w:ascii="Arial" w:hAnsi="Arial" w:cs="Arial"/>
                <w:color w:val="000000"/>
                <w:sz w:val="20"/>
                <w:szCs w:val="20"/>
              </w:rPr>
              <w:t>Condition</w:t>
            </w:r>
          </w:p>
        </w:tc>
        <w:tc>
          <w:tcPr>
            <w:tcW w:w="3507" w:type="dxa"/>
            <w:shd w:val="clear" w:color="000000" w:fill="D9D9D9"/>
            <w:vAlign w:val="center"/>
            <w:hideMark/>
          </w:tcPr>
          <w:p w14:paraId="1187CEC6" w14:textId="77777777" w:rsidR="002D622D" w:rsidRPr="002F196F" w:rsidRDefault="002D622D" w:rsidP="00C614D9">
            <w:pPr>
              <w:jc w:val="center"/>
              <w:rPr>
                <w:rFonts w:ascii="Arial" w:hAnsi="Arial" w:cs="Arial"/>
                <w:color w:val="000000"/>
                <w:sz w:val="20"/>
                <w:szCs w:val="20"/>
              </w:rPr>
            </w:pPr>
            <w:r w:rsidRPr="002F196F">
              <w:rPr>
                <w:rFonts w:ascii="Arial" w:hAnsi="Arial" w:cs="Arial"/>
                <w:sz w:val="20"/>
                <w:szCs w:val="20"/>
              </w:rPr>
              <w:t>Contenu</w:t>
            </w:r>
          </w:p>
        </w:tc>
      </w:tr>
      <w:tr w:rsidR="0070528E" w:rsidRPr="002F196F" w14:paraId="227C3F2E" w14:textId="77777777" w:rsidTr="009327C5">
        <w:trPr>
          <w:trHeight w:val="602"/>
        </w:trPr>
        <w:tc>
          <w:tcPr>
            <w:tcW w:w="3290" w:type="dxa"/>
            <w:shd w:val="clear" w:color="auto" w:fill="auto"/>
          </w:tcPr>
          <w:p w14:paraId="7FC7009E" w14:textId="7928302B"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Code_Reponse</w:t>
            </w:r>
          </w:p>
        </w:tc>
        <w:tc>
          <w:tcPr>
            <w:tcW w:w="1142" w:type="dxa"/>
            <w:shd w:val="clear" w:color="auto" w:fill="auto"/>
            <w:vAlign w:val="center"/>
          </w:tcPr>
          <w:p w14:paraId="106FA9DC" w14:textId="64ED149B"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26D40529" w14:textId="77777777" w:rsidR="0070528E" w:rsidRPr="002F196F" w:rsidRDefault="0070528E" w:rsidP="0070528E">
            <w:pPr>
              <w:jc w:val="center"/>
              <w:rPr>
                <w:rFonts w:ascii="Arial" w:hAnsi="Arial" w:cs="Arial"/>
                <w:color w:val="000000"/>
                <w:sz w:val="20"/>
                <w:szCs w:val="20"/>
              </w:rPr>
            </w:pPr>
            <w:r w:rsidRPr="002F196F">
              <w:rPr>
                <w:rFonts w:ascii="Arial" w:hAnsi="Arial" w:cs="Arial"/>
                <w:color w:val="000000"/>
                <w:sz w:val="20"/>
                <w:szCs w:val="20"/>
              </w:rPr>
              <w:t>OBLIGATOIRE</w:t>
            </w:r>
          </w:p>
        </w:tc>
        <w:tc>
          <w:tcPr>
            <w:tcW w:w="0" w:type="auto"/>
            <w:shd w:val="clear" w:color="auto" w:fill="auto"/>
            <w:vAlign w:val="center"/>
          </w:tcPr>
          <w:p w14:paraId="2ED6BE20" w14:textId="77777777" w:rsidR="0070528E" w:rsidRPr="002F196F" w:rsidRDefault="0070528E" w:rsidP="0070528E">
            <w:pPr>
              <w:jc w:val="center"/>
              <w:rPr>
                <w:rFonts w:ascii="Arial" w:hAnsi="Arial" w:cs="Arial"/>
                <w:color w:val="000000"/>
                <w:sz w:val="20"/>
                <w:szCs w:val="20"/>
              </w:rPr>
            </w:pPr>
          </w:p>
        </w:tc>
        <w:tc>
          <w:tcPr>
            <w:tcW w:w="3507" w:type="dxa"/>
            <w:shd w:val="clear" w:color="auto" w:fill="auto"/>
            <w:vAlign w:val="center"/>
          </w:tcPr>
          <w:p w14:paraId="19A6426C"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0 si OK</w:t>
            </w:r>
          </w:p>
          <w:p w14:paraId="1A4EF7D6"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1 si CHAMPS_NON RENSEIGNE</w:t>
            </w:r>
          </w:p>
          <w:p w14:paraId="628694F9"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2 si MAUVAIS_FORMAT</w:t>
            </w:r>
          </w:p>
          <w:p w14:paraId="7F48AF5B" w14:textId="50AED9C4" w:rsidR="0070528E" w:rsidRPr="000C4F7A" w:rsidRDefault="0070528E" w:rsidP="0070528E">
            <w:pPr>
              <w:jc w:val="both"/>
              <w:rPr>
                <w:rFonts w:ascii="Arial" w:hAnsi="Arial" w:cs="Arial"/>
                <w:color w:val="000000"/>
                <w:sz w:val="20"/>
                <w:szCs w:val="20"/>
              </w:rPr>
            </w:pPr>
            <w:r w:rsidRPr="000C4F7A">
              <w:rPr>
                <w:rFonts w:ascii="Arial" w:hAnsi="Arial" w:cs="Arial"/>
                <w:color w:val="000000"/>
                <w:sz w:val="16"/>
                <w:szCs w:val="16"/>
              </w:rPr>
              <w:t>3 si REF INTERV OI INCONNUE</w:t>
            </w:r>
          </w:p>
        </w:tc>
      </w:tr>
      <w:tr w:rsidR="0070528E" w:rsidRPr="002F196F" w14:paraId="524B9CFB" w14:textId="77777777" w:rsidTr="009327C5">
        <w:trPr>
          <w:trHeight w:val="1033"/>
        </w:trPr>
        <w:tc>
          <w:tcPr>
            <w:tcW w:w="3290" w:type="dxa"/>
            <w:shd w:val="clear" w:color="auto" w:fill="auto"/>
          </w:tcPr>
          <w:p w14:paraId="13908AC6" w14:textId="3DDB9F63"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Libelle_Reponse</w:t>
            </w:r>
          </w:p>
        </w:tc>
        <w:tc>
          <w:tcPr>
            <w:tcW w:w="1142" w:type="dxa"/>
            <w:shd w:val="clear" w:color="auto" w:fill="auto"/>
            <w:vAlign w:val="center"/>
          </w:tcPr>
          <w:p w14:paraId="2B289736" w14:textId="763C5B11" w:rsidR="0070528E" w:rsidRPr="002F196F" w:rsidRDefault="0070528E" w:rsidP="0070528E">
            <w:pPr>
              <w:jc w:val="both"/>
              <w:rPr>
                <w:rFonts w:ascii="Arial" w:hAnsi="Arial" w:cs="Arial"/>
                <w:color w:val="000000"/>
                <w:sz w:val="20"/>
                <w:szCs w:val="20"/>
              </w:rPr>
            </w:pPr>
            <w:r>
              <w:rPr>
                <w:rFonts w:ascii="Arial" w:hAnsi="Arial" w:cs="Arial"/>
                <w:color w:val="000000"/>
                <w:sz w:val="20"/>
                <w:szCs w:val="20"/>
              </w:rPr>
              <w:t>Liste de valeurs</w:t>
            </w:r>
          </w:p>
        </w:tc>
        <w:tc>
          <w:tcPr>
            <w:tcW w:w="0" w:type="auto"/>
            <w:shd w:val="clear" w:color="auto" w:fill="auto"/>
            <w:vAlign w:val="center"/>
          </w:tcPr>
          <w:p w14:paraId="4F3DBED2" w14:textId="77777777" w:rsidR="0070528E" w:rsidRPr="002F196F" w:rsidRDefault="0070528E" w:rsidP="0070528E">
            <w:pPr>
              <w:jc w:val="center"/>
              <w:rPr>
                <w:rFonts w:ascii="Arial" w:hAnsi="Arial" w:cs="Arial"/>
                <w:color w:val="000000"/>
                <w:sz w:val="20"/>
                <w:szCs w:val="20"/>
              </w:rPr>
            </w:pPr>
            <w:r>
              <w:rPr>
                <w:rFonts w:ascii="Arial" w:hAnsi="Arial" w:cs="Arial"/>
                <w:color w:val="000000"/>
                <w:sz w:val="20"/>
                <w:szCs w:val="20"/>
              </w:rPr>
              <w:t>OBLIGATOIRE</w:t>
            </w:r>
          </w:p>
        </w:tc>
        <w:tc>
          <w:tcPr>
            <w:tcW w:w="0" w:type="auto"/>
            <w:shd w:val="clear" w:color="auto" w:fill="auto"/>
            <w:vAlign w:val="center"/>
          </w:tcPr>
          <w:p w14:paraId="0ECE4DB7" w14:textId="77777777" w:rsidR="0070528E" w:rsidRPr="002F196F" w:rsidRDefault="0070528E" w:rsidP="0070528E">
            <w:pPr>
              <w:jc w:val="center"/>
              <w:rPr>
                <w:rFonts w:ascii="Arial" w:hAnsi="Arial" w:cs="Arial"/>
                <w:color w:val="000000"/>
                <w:sz w:val="20"/>
                <w:szCs w:val="20"/>
              </w:rPr>
            </w:pPr>
          </w:p>
        </w:tc>
        <w:tc>
          <w:tcPr>
            <w:tcW w:w="3507" w:type="dxa"/>
            <w:shd w:val="clear" w:color="auto" w:fill="auto"/>
            <w:vAlign w:val="center"/>
          </w:tcPr>
          <w:p w14:paraId="36B444DC"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4 valeurs possibles :</w:t>
            </w:r>
          </w:p>
          <w:p w14:paraId="3CC28DA1"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OK</w:t>
            </w:r>
          </w:p>
          <w:p w14:paraId="0EC02DF0"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CHAMPS_NON_RENSEIGNE</w:t>
            </w:r>
          </w:p>
          <w:p w14:paraId="7DAEF87F" w14:textId="77777777" w:rsidR="0070528E" w:rsidRPr="000C4F7A" w:rsidRDefault="0070528E" w:rsidP="0070528E">
            <w:pPr>
              <w:jc w:val="both"/>
              <w:rPr>
                <w:rFonts w:ascii="Arial" w:hAnsi="Arial" w:cs="Arial"/>
                <w:color w:val="000000"/>
                <w:sz w:val="16"/>
                <w:szCs w:val="16"/>
              </w:rPr>
            </w:pPr>
            <w:r w:rsidRPr="000C4F7A">
              <w:rPr>
                <w:rFonts w:ascii="Arial" w:hAnsi="Arial" w:cs="Arial"/>
                <w:color w:val="000000"/>
                <w:sz w:val="16"/>
                <w:szCs w:val="16"/>
              </w:rPr>
              <w:t>MAUVAIS_FORMAT</w:t>
            </w:r>
          </w:p>
          <w:p w14:paraId="1B882DA4" w14:textId="159A7F30" w:rsidR="0070528E" w:rsidRPr="000C4F7A" w:rsidRDefault="0070528E" w:rsidP="0070528E">
            <w:pPr>
              <w:jc w:val="both"/>
              <w:rPr>
                <w:rFonts w:ascii="Arial" w:hAnsi="Arial" w:cs="Arial"/>
                <w:color w:val="000000"/>
                <w:sz w:val="20"/>
                <w:szCs w:val="20"/>
              </w:rPr>
            </w:pPr>
            <w:r w:rsidRPr="000C4F7A">
              <w:rPr>
                <w:rFonts w:ascii="Arial" w:hAnsi="Arial" w:cs="Arial"/>
                <w:color w:val="000000"/>
                <w:sz w:val="16"/>
                <w:szCs w:val="16"/>
              </w:rPr>
              <w:t>REF_INTERV_OI_INCONNUE</w:t>
            </w:r>
          </w:p>
        </w:tc>
      </w:tr>
      <w:tr w:rsidR="009327C5" w:rsidRPr="002F196F" w14:paraId="508AF01A" w14:textId="77777777" w:rsidTr="009327C5">
        <w:tblPrEx>
          <w:tblW w:w="104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27" w:author="JULIEN" w:date="2022-10-12T17:12:00Z">
            <w:tblPrEx>
              <w:tblW w:w="104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606"/>
          <w:trPrChange w:id="128" w:author="JULIEN" w:date="2022-10-12T17:12:00Z">
            <w:trPr>
              <w:gridBefore w:val="1"/>
              <w:trHeight w:val="1033"/>
            </w:trPr>
          </w:trPrChange>
        </w:trPr>
        <w:tc>
          <w:tcPr>
            <w:tcW w:w="3290" w:type="dxa"/>
            <w:shd w:val="clear" w:color="auto" w:fill="auto"/>
            <w:vAlign w:val="center"/>
            <w:tcPrChange w:id="129" w:author="JULIEN" w:date="2022-10-12T17:12:00Z">
              <w:tcPr>
                <w:tcW w:w="3283" w:type="dxa"/>
                <w:gridSpan w:val="2"/>
                <w:shd w:val="clear" w:color="auto" w:fill="auto"/>
              </w:tcPr>
            </w:tcPrChange>
          </w:tcPr>
          <w:p w14:paraId="66CF4DE5" w14:textId="740F70BE" w:rsidR="009327C5" w:rsidRDefault="009327C5" w:rsidP="009327C5">
            <w:pPr>
              <w:jc w:val="both"/>
              <w:rPr>
                <w:rFonts w:ascii="Arial" w:hAnsi="Arial" w:cs="Arial"/>
                <w:color w:val="000000"/>
                <w:sz w:val="20"/>
                <w:szCs w:val="20"/>
              </w:rPr>
            </w:pPr>
            <w:r>
              <w:rPr>
                <w:rFonts w:ascii="Arial" w:hAnsi="Arial" w:cs="Arial"/>
                <w:color w:val="000000"/>
                <w:sz w:val="20"/>
                <w:szCs w:val="20"/>
              </w:rPr>
              <w:t>Description</w:t>
            </w:r>
          </w:p>
        </w:tc>
        <w:tc>
          <w:tcPr>
            <w:tcW w:w="1142" w:type="dxa"/>
            <w:shd w:val="clear" w:color="auto" w:fill="auto"/>
            <w:vAlign w:val="center"/>
            <w:tcPrChange w:id="130" w:author="JULIEN" w:date="2022-10-12T17:12:00Z">
              <w:tcPr>
                <w:tcW w:w="1139" w:type="dxa"/>
                <w:gridSpan w:val="2"/>
                <w:shd w:val="clear" w:color="auto" w:fill="auto"/>
                <w:vAlign w:val="center"/>
              </w:tcPr>
            </w:tcPrChange>
          </w:tcPr>
          <w:p w14:paraId="39EC3E8F" w14:textId="0F652256" w:rsidR="009327C5" w:rsidRDefault="009327C5" w:rsidP="009327C5">
            <w:pPr>
              <w:jc w:val="both"/>
              <w:rPr>
                <w:rFonts w:ascii="Arial" w:hAnsi="Arial" w:cs="Arial"/>
                <w:color w:val="000000"/>
                <w:sz w:val="20"/>
                <w:szCs w:val="20"/>
              </w:rPr>
            </w:pPr>
            <w:r>
              <w:rPr>
                <w:rFonts w:ascii="Arial" w:hAnsi="Arial" w:cs="Arial"/>
                <w:color w:val="000000"/>
                <w:sz w:val="20"/>
                <w:szCs w:val="20"/>
              </w:rPr>
              <w:t>Alphanumérique</w:t>
            </w:r>
            <w:r w:rsidRPr="00FC08D2">
              <w:rPr>
                <w:rFonts w:ascii="Arial" w:hAnsi="Arial" w:cs="Arial"/>
                <w:color w:val="000000"/>
                <w:sz w:val="20"/>
                <w:szCs w:val="20"/>
              </w:rPr>
              <w:t xml:space="preserve"> taille </w:t>
            </w:r>
            <w:r>
              <w:rPr>
                <w:rFonts w:ascii="Arial" w:hAnsi="Arial" w:cs="Arial"/>
                <w:color w:val="000000"/>
                <w:sz w:val="20"/>
                <w:szCs w:val="20"/>
              </w:rPr>
              <w:t>200</w:t>
            </w:r>
          </w:p>
        </w:tc>
        <w:tc>
          <w:tcPr>
            <w:tcW w:w="0" w:type="auto"/>
            <w:shd w:val="clear" w:color="auto" w:fill="auto"/>
            <w:vAlign w:val="center"/>
            <w:tcPrChange w:id="131" w:author="JULIEN" w:date="2022-10-12T17:12:00Z">
              <w:tcPr>
                <w:tcW w:w="0" w:type="auto"/>
                <w:gridSpan w:val="2"/>
                <w:shd w:val="clear" w:color="auto" w:fill="auto"/>
                <w:vAlign w:val="center"/>
              </w:tcPr>
            </w:tcPrChange>
          </w:tcPr>
          <w:p w14:paraId="3728C1CD" w14:textId="35E2F3B7" w:rsidR="009327C5" w:rsidRDefault="009327C5" w:rsidP="009327C5">
            <w:pPr>
              <w:jc w:val="center"/>
              <w:rPr>
                <w:rFonts w:ascii="Arial" w:hAnsi="Arial" w:cs="Arial"/>
                <w:color w:val="000000"/>
                <w:sz w:val="20"/>
                <w:szCs w:val="20"/>
              </w:rPr>
            </w:pPr>
            <w:r>
              <w:rPr>
                <w:rFonts w:ascii="Arial" w:hAnsi="Arial" w:cs="Arial"/>
                <w:color w:val="000000"/>
                <w:sz w:val="20"/>
                <w:szCs w:val="20"/>
              </w:rPr>
              <w:t>FACULTATIF</w:t>
            </w:r>
          </w:p>
        </w:tc>
        <w:tc>
          <w:tcPr>
            <w:tcW w:w="0" w:type="auto"/>
            <w:shd w:val="clear" w:color="auto" w:fill="auto"/>
            <w:vAlign w:val="center"/>
            <w:tcPrChange w:id="132" w:author="JULIEN" w:date="2022-10-12T17:12:00Z">
              <w:tcPr>
                <w:tcW w:w="0" w:type="auto"/>
                <w:gridSpan w:val="2"/>
                <w:shd w:val="clear" w:color="auto" w:fill="auto"/>
                <w:vAlign w:val="center"/>
              </w:tcPr>
            </w:tcPrChange>
          </w:tcPr>
          <w:p w14:paraId="319FA4BF" w14:textId="77777777" w:rsidR="009327C5" w:rsidRPr="002F196F" w:rsidRDefault="009327C5" w:rsidP="009327C5">
            <w:pPr>
              <w:jc w:val="center"/>
              <w:rPr>
                <w:rFonts w:ascii="Arial" w:hAnsi="Arial" w:cs="Arial"/>
                <w:color w:val="000000"/>
                <w:sz w:val="20"/>
                <w:szCs w:val="20"/>
              </w:rPr>
            </w:pPr>
          </w:p>
        </w:tc>
        <w:tc>
          <w:tcPr>
            <w:tcW w:w="3507" w:type="dxa"/>
            <w:shd w:val="clear" w:color="auto" w:fill="auto"/>
            <w:vAlign w:val="center"/>
            <w:tcPrChange w:id="133" w:author="JULIEN" w:date="2022-10-12T17:12:00Z">
              <w:tcPr>
                <w:tcW w:w="3499" w:type="dxa"/>
                <w:gridSpan w:val="2"/>
                <w:shd w:val="clear" w:color="auto" w:fill="auto"/>
                <w:vAlign w:val="center"/>
              </w:tcPr>
            </w:tcPrChange>
          </w:tcPr>
          <w:p w14:paraId="548013F8" w14:textId="5EAC8F57" w:rsidR="009327C5" w:rsidRPr="000C4F7A" w:rsidRDefault="009327C5" w:rsidP="009327C5">
            <w:pPr>
              <w:jc w:val="both"/>
              <w:rPr>
                <w:rFonts w:ascii="Arial" w:hAnsi="Arial" w:cs="Arial"/>
                <w:color w:val="000000"/>
                <w:sz w:val="16"/>
                <w:szCs w:val="16"/>
              </w:rPr>
            </w:pPr>
            <w:r>
              <w:rPr>
                <w:rFonts w:ascii="Arial" w:hAnsi="Arial" w:cs="Arial"/>
                <w:color w:val="000000"/>
                <w:sz w:val="20"/>
                <w:szCs w:val="20"/>
              </w:rPr>
              <w:t>Toute information utile pour alerter l’émetteur</w:t>
            </w:r>
          </w:p>
        </w:tc>
      </w:tr>
    </w:tbl>
    <w:p w14:paraId="407C4B9B" w14:textId="736879AB" w:rsidR="00096E04" w:rsidRDefault="00096E04" w:rsidP="0072734A"/>
    <w:p w14:paraId="685351A6" w14:textId="77777777" w:rsidR="00A415F7" w:rsidRDefault="00A415F7" w:rsidP="00A415F7">
      <w:pPr>
        <w:autoSpaceDE w:val="0"/>
        <w:autoSpaceDN w:val="0"/>
        <w:rPr>
          <w:rFonts w:ascii="Arial" w:hAnsi="Arial" w:cs="Arial"/>
          <w:sz w:val="22"/>
          <w:szCs w:val="22"/>
        </w:rPr>
      </w:pPr>
      <w:r>
        <w:rPr>
          <w:rFonts w:ascii="Arial" w:hAnsi="Arial" w:cs="Arial"/>
          <w:sz w:val="22"/>
          <w:szCs w:val="22"/>
        </w:rPr>
        <w:t>Les critères autorisant un OC à considérer un client HS sont les suivants :</w:t>
      </w:r>
    </w:p>
    <w:p w14:paraId="5F703501" w14:textId="1CC1FC3A" w:rsidR="00A415F7" w:rsidRDefault="00A415F7" w:rsidP="00A415F7">
      <w:pPr>
        <w:pStyle w:val="Paragraphedeliste"/>
        <w:numPr>
          <w:ilvl w:val="0"/>
          <w:numId w:val="39"/>
        </w:numPr>
        <w:autoSpaceDE w:val="0"/>
        <w:autoSpaceDN w:val="0"/>
        <w:rPr>
          <w:rFonts w:ascii="Arial" w:hAnsi="Arial"/>
          <w:sz w:val="22"/>
          <w:szCs w:val="22"/>
        </w:rPr>
      </w:pPr>
      <w:r>
        <w:rPr>
          <w:rFonts w:ascii="Arial" w:hAnsi="Arial"/>
          <w:sz w:val="22"/>
          <w:szCs w:val="22"/>
        </w:rPr>
        <w:t>La coupure ne doit pas être liée à une coupure d’alimentation électrique (</w:t>
      </w:r>
      <w:r w:rsidR="005D6763">
        <w:rPr>
          <w:rFonts w:ascii="Arial" w:hAnsi="Arial"/>
          <w:sz w:val="22"/>
          <w:szCs w:val="22"/>
        </w:rPr>
        <w:t xml:space="preserve">exemple : </w:t>
      </w:r>
      <w:r>
        <w:rPr>
          <w:rFonts w:ascii="Arial" w:hAnsi="Arial"/>
          <w:sz w:val="22"/>
          <w:szCs w:val="22"/>
        </w:rPr>
        <w:t xml:space="preserve">alarme </w:t>
      </w:r>
      <w:proofErr w:type="spellStart"/>
      <w:r>
        <w:rPr>
          <w:rFonts w:ascii="Arial" w:hAnsi="Arial"/>
          <w:sz w:val="22"/>
          <w:szCs w:val="22"/>
        </w:rPr>
        <w:t>diying</w:t>
      </w:r>
      <w:proofErr w:type="spellEnd"/>
      <w:r>
        <w:rPr>
          <w:rFonts w:ascii="Arial" w:hAnsi="Arial"/>
          <w:sz w:val="22"/>
          <w:szCs w:val="22"/>
        </w:rPr>
        <w:t xml:space="preserve"> </w:t>
      </w:r>
      <w:proofErr w:type="spellStart"/>
      <w:r>
        <w:rPr>
          <w:rFonts w:ascii="Arial" w:hAnsi="Arial"/>
          <w:sz w:val="22"/>
          <w:szCs w:val="22"/>
        </w:rPr>
        <w:t>gasp</w:t>
      </w:r>
      <w:proofErr w:type="spellEnd"/>
      <w:r>
        <w:rPr>
          <w:rFonts w:ascii="Arial" w:hAnsi="Arial"/>
          <w:sz w:val="22"/>
          <w:szCs w:val="22"/>
        </w:rPr>
        <w:t>)</w:t>
      </w:r>
    </w:p>
    <w:p w14:paraId="6EAE502F" w14:textId="77777777" w:rsidR="00A415F7" w:rsidRDefault="00A415F7" w:rsidP="00A415F7">
      <w:pPr>
        <w:pStyle w:val="Paragraphedeliste"/>
        <w:numPr>
          <w:ilvl w:val="0"/>
          <w:numId w:val="39"/>
        </w:numPr>
        <w:autoSpaceDE w:val="0"/>
        <w:autoSpaceDN w:val="0"/>
        <w:rPr>
          <w:rFonts w:ascii="Arial" w:hAnsi="Arial"/>
          <w:sz w:val="22"/>
          <w:szCs w:val="22"/>
        </w:rPr>
      </w:pPr>
      <w:r w:rsidRPr="0059305F">
        <w:rPr>
          <w:rFonts w:ascii="Arial" w:hAnsi="Arial"/>
          <w:sz w:val="22"/>
          <w:szCs w:val="22"/>
        </w:rPr>
        <w:t>Le client ne doit pas être celui sur lequel le DO est e</w:t>
      </w:r>
      <w:r w:rsidRPr="003F4C3A">
        <w:rPr>
          <w:rFonts w:ascii="Arial" w:hAnsi="Arial"/>
          <w:sz w:val="22"/>
          <w:szCs w:val="22"/>
        </w:rPr>
        <w:t>n train d’intervenir</w:t>
      </w:r>
    </w:p>
    <w:p w14:paraId="30471FB3" w14:textId="77777777" w:rsidR="00A415F7" w:rsidRDefault="00A415F7" w:rsidP="00A415F7">
      <w:pPr>
        <w:pStyle w:val="Paragraphedeliste"/>
        <w:numPr>
          <w:ilvl w:val="0"/>
          <w:numId w:val="39"/>
        </w:numPr>
        <w:autoSpaceDE w:val="0"/>
        <w:autoSpaceDN w:val="0"/>
        <w:rPr>
          <w:rFonts w:ascii="Arial" w:hAnsi="Arial"/>
          <w:sz w:val="22"/>
          <w:szCs w:val="22"/>
        </w:rPr>
      </w:pPr>
      <w:r>
        <w:rPr>
          <w:rFonts w:ascii="Arial" w:hAnsi="Arial"/>
          <w:sz w:val="22"/>
          <w:szCs w:val="22"/>
        </w:rPr>
        <w:t>Sa PTO est connue</w:t>
      </w:r>
    </w:p>
    <w:p w14:paraId="3397DCFC" w14:textId="77777777" w:rsidR="00A415F7" w:rsidRDefault="00A415F7" w:rsidP="00A415F7">
      <w:pPr>
        <w:pStyle w:val="Paragraphedeliste"/>
        <w:numPr>
          <w:ilvl w:val="0"/>
          <w:numId w:val="39"/>
        </w:numPr>
        <w:autoSpaceDE w:val="0"/>
        <w:autoSpaceDN w:val="0"/>
        <w:rPr>
          <w:rFonts w:ascii="Arial" w:hAnsi="Arial"/>
          <w:sz w:val="22"/>
          <w:szCs w:val="22"/>
        </w:rPr>
      </w:pPr>
      <w:r>
        <w:rPr>
          <w:rFonts w:ascii="Arial" w:hAnsi="Arial"/>
          <w:sz w:val="22"/>
          <w:szCs w:val="22"/>
        </w:rPr>
        <w:t>Son HMS COUPURE est connue</w:t>
      </w:r>
    </w:p>
    <w:p w14:paraId="640589E9" w14:textId="77777777" w:rsidR="00A415F7" w:rsidRDefault="00A415F7" w:rsidP="00A415F7">
      <w:pPr>
        <w:autoSpaceDE w:val="0"/>
        <w:autoSpaceDN w:val="0"/>
        <w:rPr>
          <w:rFonts w:ascii="Arial" w:hAnsi="Arial"/>
          <w:sz w:val="22"/>
          <w:szCs w:val="22"/>
        </w:rPr>
      </w:pPr>
      <w:r w:rsidRPr="005F081F">
        <w:rPr>
          <w:rFonts w:ascii="Arial" w:hAnsi="Arial"/>
          <w:sz w:val="22"/>
          <w:szCs w:val="22"/>
        </w:rPr>
        <w:t>Les OCs sont autorisés à retirer les clients résiliés du calcul des clients HS.</w:t>
      </w:r>
    </w:p>
    <w:p w14:paraId="43888BBB" w14:textId="7B46E27C" w:rsidR="00A415F7" w:rsidRDefault="00A415F7" w:rsidP="00A415F7">
      <w:pPr>
        <w:rPr>
          <w:rFonts w:ascii="Arial" w:hAnsi="Arial" w:cs="Arial"/>
          <w:sz w:val="22"/>
          <w:szCs w:val="22"/>
        </w:rPr>
      </w:pPr>
      <w:r>
        <w:rPr>
          <w:rFonts w:ascii="Arial" w:hAnsi="Arial" w:cs="Arial"/>
          <w:sz w:val="22"/>
          <w:szCs w:val="22"/>
        </w:rPr>
        <w:t>P</w:t>
      </w:r>
      <w:r w:rsidRPr="000B4041">
        <w:rPr>
          <w:rFonts w:ascii="Arial" w:hAnsi="Arial" w:cs="Arial"/>
          <w:sz w:val="22"/>
          <w:szCs w:val="22"/>
        </w:rPr>
        <w:t>our les autres champs</w:t>
      </w:r>
      <w:r>
        <w:rPr>
          <w:rFonts w:ascii="Arial" w:hAnsi="Arial" w:cs="Arial"/>
          <w:sz w:val="22"/>
          <w:szCs w:val="22"/>
        </w:rPr>
        <w:t xml:space="preserve"> (PBO, TUBE, FIBRE, POSITION PM MODULE OI)</w:t>
      </w:r>
      <w:r w:rsidRPr="000B4041">
        <w:rPr>
          <w:rFonts w:ascii="Arial" w:hAnsi="Arial" w:cs="Arial"/>
          <w:sz w:val="22"/>
          <w:szCs w:val="22"/>
        </w:rPr>
        <w:t>, si l’OC ne parvient pas à récupérer la donnée, il est demandé de valoriser le champ avec la valeur « inconnu ».</w:t>
      </w:r>
    </w:p>
    <w:p w14:paraId="0A10854B" w14:textId="77777777" w:rsidR="00096E04" w:rsidRDefault="00096E04">
      <w:r>
        <w:br w:type="page"/>
      </w:r>
    </w:p>
    <w:p w14:paraId="45AC05D4" w14:textId="77777777" w:rsidR="009F5E74" w:rsidRPr="00EB0D5B" w:rsidRDefault="009F5E74" w:rsidP="0072734A"/>
    <w:p w14:paraId="11518D9D" w14:textId="45A595A7" w:rsidR="00F23374" w:rsidRDefault="00F23374" w:rsidP="0032321F">
      <w:pPr>
        <w:pStyle w:val="Titre2"/>
        <w:numPr>
          <w:ilvl w:val="2"/>
          <w:numId w:val="23"/>
        </w:numPr>
        <w:spacing w:after="0"/>
        <w:rPr>
          <w:rFonts w:cs="Arial"/>
          <w:sz w:val="32"/>
          <w:szCs w:val="22"/>
        </w:rPr>
      </w:pPr>
      <w:bookmarkStart w:id="134" w:name="_Unicité_référence_Intervention"/>
      <w:bookmarkStart w:id="135" w:name="_Toc117870307"/>
      <w:bookmarkStart w:id="136" w:name="_Ref90310942"/>
      <w:bookmarkEnd w:id="134"/>
      <w:r>
        <w:rPr>
          <w:rFonts w:cs="Arial"/>
          <w:sz w:val="32"/>
          <w:szCs w:val="22"/>
        </w:rPr>
        <w:t xml:space="preserve">Unicité </w:t>
      </w:r>
      <w:r w:rsidR="0032321F">
        <w:rPr>
          <w:rFonts w:cs="Arial"/>
          <w:sz w:val="32"/>
          <w:szCs w:val="22"/>
        </w:rPr>
        <w:t xml:space="preserve">des </w:t>
      </w:r>
      <w:r>
        <w:rPr>
          <w:rFonts w:cs="Arial"/>
          <w:sz w:val="32"/>
          <w:szCs w:val="22"/>
        </w:rPr>
        <w:t>référence</w:t>
      </w:r>
      <w:r w:rsidR="0032321F">
        <w:rPr>
          <w:rFonts w:cs="Arial"/>
          <w:sz w:val="32"/>
          <w:szCs w:val="22"/>
        </w:rPr>
        <w:t>s d’</w:t>
      </w:r>
      <w:r>
        <w:rPr>
          <w:rFonts w:cs="Arial"/>
          <w:sz w:val="32"/>
          <w:szCs w:val="22"/>
        </w:rPr>
        <w:t>Intervention</w:t>
      </w:r>
      <w:bookmarkEnd w:id="135"/>
      <w:r>
        <w:rPr>
          <w:rFonts w:cs="Arial"/>
          <w:sz w:val="32"/>
          <w:szCs w:val="22"/>
        </w:rPr>
        <w:t xml:space="preserve"> </w:t>
      </w:r>
      <w:bookmarkEnd w:id="136"/>
    </w:p>
    <w:p w14:paraId="7910BBC4" w14:textId="77777777" w:rsidR="00F23374" w:rsidRDefault="00F23374" w:rsidP="00F23374">
      <w:pPr>
        <w:rPr>
          <w:rFonts w:ascii="Segoe UI" w:hAnsi="Segoe UI" w:cs="Segoe UI"/>
          <w:color w:val="242424"/>
          <w:sz w:val="22"/>
          <w:szCs w:val="22"/>
          <w:shd w:val="clear" w:color="auto" w:fill="FFFFFF"/>
        </w:rPr>
      </w:pPr>
    </w:p>
    <w:p w14:paraId="1400F21C" w14:textId="77777777" w:rsidR="00785831" w:rsidRDefault="003E64F4" w:rsidP="00F23374">
      <w:pPr>
        <w:rPr>
          <w:rFonts w:ascii="Arial" w:hAnsi="Arial" w:cs="Arial"/>
          <w:sz w:val="20"/>
          <w:szCs w:val="20"/>
        </w:rPr>
      </w:pPr>
      <w:r w:rsidRPr="007B42F5">
        <w:rPr>
          <w:rFonts w:ascii="Arial" w:hAnsi="Arial" w:cs="Arial"/>
          <w:sz w:val="20"/>
          <w:szCs w:val="20"/>
        </w:rPr>
        <w:t xml:space="preserve">Le DO créera une référence unique à chaque fois que son Intervenant débute une nouvelle période de présence sur une infrastructure donnée, même si cela concerne le même ordre de travail. </w:t>
      </w:r>
    </w:p>
    <w:p w14:paraId="625F2C83" w14:textId="249F72B9" w:rsidR="0032321F" w:rsidRPr="007B42F5" w:rsidRDefault="003E64F4" w:rsidP="00F23374">
      <w:pPr>
        <w:rPr>
          <w:rFonts w:ascii="Arial" w:hAnsi="Arial" w:cs="Arial"/>
          <w:i/>
          <w:iCs/>
          <w:color w:val="17365D" w:themeColor="text2" w:themeShade="BF"/>
          <w:sz w:val="20"/>
          <w:szCs w:val="20"/>
        </w:rPr>
      </w:pPr>
      <w:r w:rsidRPr="007B42F5">
        <w:rPr>
          <w:rFonts w:ascii="Arial" w:hAnsi="Arial" w:cs="Arial"/>
          <w:i/>
          <w:iCs/>
          <w:color w:val="17365D" w:themeColor="text2" w:themeShade="BF"/>
          <w:sz w:val="20"/>
          <w:szCs w:val="20"/>
        </w:rPr>
        <w:t>Exemple : un technicien intervient sur un raccordement de 16h à 18h mais il doit stopper son intervention pour la reprendre le lendemain matin. Le DO transmettra les horodatages des 2 périodes de présences en présentant une référence distincte</w:t>
      </w:r>
      <w:r w:rsidR="00991C05" w:rsidRPr="007B42F5">
        <w:rPr>
          <w:rFonts w:ascii="Arial" w:hAnsi="Arial" w:cs="Arial"/>
          <w:i/>
          <w:iCs/>
          <w:color w:val="17365D" w:themeColor="text2" w:themeShade="BF"/>
          <w:sz w:val="20"/>
          <w:szCs w:val="20"/>
        </w:rPr>
        <w:t xml:space="preserve"> à chaque fois.</w:t>
      </w:r>
    </w:p>
    <w:p w14:paraId="71406F1F" w14:textId="77777777" w:rsidR="0032321F" w:rsidRPr="007B42F5" w:rsidRDefault="0032321F" w:rsidP="00F23374">
      <w:pPr>
        <w:rPr>
          <w:rFonts w:ascii="Arial" w:hAnsi="Arial" w:cs="Arial"/>
          <w:sz w:val="20"/>
          <w:szCs w:val="20"/>
        </w:rPr>
      </w:pPr>
    </w:p>
    <w:p w14:paraId="6F8A9E5D" w14:textId="072FD086" w:rsidR="0032321F" w:rsidRPr="007B42F5" w:rsidRDefault="0032321F" w:rsidP="00F23374">
      <w:pPr>
        <w:rPr>
          <w:rFonts w:ascii="Arial" w:hAnsi="Arial" w:cs="Arial"/>
          <w:sz w:val="20"/>
          <w:szCs w:val="20"/>
        </w:rPr>
      </w:pPr>
      <w:r w:rsidRPr="007B42F5">
        <w:rPr>
          <w:rFonts w:ascii="Arial" w:hAnsi="Arial" w:cs="Arial"/>
          <w:sz w:val="20"/>
          <w:szCs w:val="20"/>
        </w:rPr>
        <w:t>L</w:t>
      </w:r>
      <w:r w:rsidR="00D42781">
        <w:rPr>
          <w:rFonts w:ascii="Arial" w:hAnsi="Arial" w:cs="Arial"/>
          <w:sz w:val="20"/>
          <w:szCs w:val="20"/>
        </w:rPr>
        <w:t xml:space="preserve">’OI </w:t>
      </w:r>
      <w:r w:rsidRPr="007B42F5">
        <w:rPr>
          <w:rFonts w:ascii="Arial" w:hAnsi="Arial" w:cs="Arial"/>
          <w:sz w:val="20"/>
          <w:szCs w:val="20"/>
        </w:rPr>
        <w:t>créera une</w:t>
      </w:r>
      <w:r w:rsidR="00F23374" w:rsidRPr="007B42F5">
        <w:rPr>
          <w:rFonts w:ascii="Arial" w:hAnsi="Arial" w:cs="Arial"/>
          <w:sz w:val="20"/>
          <w:szCs w:val="20"/>
        </w:rPr>
        <w:t xml:space="preserve"> référence </w:t>
      </w:r>
      <w:r w:rsidRPr="007B42F5">
        <w:rPr>
          <w:rFonts w:ascii="Arial" w:hAnsi="Arial" w:cs="Arial"/>
          <w:sz w:val="20"/>
          <w:szCs w:val="20"/>
        </w:rPr>
        <w:t>unique dans 2 situations :</w:t>
      </w:r>
    </w:p>
    <w:p w14:paraId="152F383E" w14:textId="2522B514" w:rsidR="0032321F" w:rsidRPr="007B42F5" w:rsidRDefault="0032321F" w:rsidP="0032321F">
      <w:pPr>
        <w:rPr>
          <w:rFonts w:ascii="Arial" w:hAnsi="Arial" w:cs="Arial"/>
          <w:sz w:val="20"/>
          <w:szCs w:val="20"/>
        </w:rPr>
      </w:pPr>
      <w:r w:rsidRPr="007B42F5">
        <w:rPr>
          <w:rFonts w:ascii="Arial" w:hAnsi="Arial" w:cs="Arial"/>
          <w:sz w:val="20"/>
          <w:szCs w:val="20"/>
        </w:rPr>
        <w:t xml:space="preserve">1. </w:t>
      </w:r>
      <w:r w:rsidRPr="00DB203C">
        <w:rPr>
          <w:rFonts w:ascii="Arial" w:hAnsi="Arial" w:cs="Arial"/>
          <w:sz w:val="20"/>
          <w:szCs w:val="20"/>
        </w:rPr>
        <w:t xml:space="preserve">A </w:t>
      </w:r>
      <w:r w:rsidR="00083AD0" w:rsidRPr="00DB203C">
        <w:rPr>
          <w:rFonts w:ascii="Arial" w:hAnsi="Arial" w:cs="Arial"/>
          <w:sz w:val="20"/>
          <w:szCs w:val="20"/>
        </w:rPr>
        <w:t>la réception</w:t>
      </w:r>
      <w:r w:rsidR="00785831" w:rsidRPr="00DB203C">
        <w:rPr>
          <w:rFonts w:ascii="Arial" w:hAnsi="Arial" w:cs="Arial"/>
          <w:sz w:val="20"/>
          <w:szCs w:val="20"/>
        </w:rPr>
        <w:t xml:space="preserve"> M1</w:t>
      </w:r>
    </w:p>
    <w:p w14:paraId="57460331" w14:textId="7295416B" w:rsidR="0032321F" w:rsidRDefault="0032321F" w:rsidP="0032321F">
      <w:pPr>
        <w:rPr>
          <w:rFonts w:ascii="Arial" w:hAnsi="Arial" w:cs="Arial"/>
          <w:sz w:val="20"/>
          <w:szCs w:val="20"/>
        </w:rPr>
      </w:pPr>
      <w:r w:rsidRPr="007B42F5">
        <w:rPr>
          <w:rFonts w:ascii="Arial" w:hAnsi="Arial" w:cs="Arial"/>
          <w:sz w:val="20"/>
          <w:szCs w:val="20"/>
        </w:rPr>
        <w:t xml:space="preserve">2. A la réception d’un message </w:t>
      </w:r>
      <w:r w:rsidR="00144878">
        <w:rPr>
          <w:rFonts w:ascii="Arial" w:hAnsi="Arial" w:cs="Arial"/>
          <w:sz w:val="20"/>
          <w:szCs w:val="20"/>
        </w:rPr>
        <w:t>M</w:t>
      </w:r>
      <w:r w:rsidR="00D42781">
        <w:rPr>
          <w:rFonts w:ascii="Arial" w:hAnsi="Arial" w:cs="Arial"/>
          <w:sz w:val="20"/>
          <w:szCs w:val="20"/>
        </w:rPr>
        <w:t>3</w:t>
      </w:r>
      <w:r w:rsidRPr="007B42F5">
        <w:rPr>
          <w:rFonts w:ascii="Arial" w:hAnsi="Arial" w:cs="Arial"/>
          <w:sz w:val="20"/>
          <w:szCs w:val="20"/>
        </w:rPr>
        <w:t xml:space="preserve"> si aucun message M1 n’a été reçu avant lui</w:t>
      </w:r>
    </w:p>
    <w:p w14:paraId="42DDE3B3" w14:textId="02FD8086" w:rsidR="00785831" w:rsidRDefault="00785831" w:rsidP="0032321F">
      <w:pPr>
        <w:rPr>
          <w:rFonts w:ascii="Arial" w:hAnsi="Arial" w:cs="Arial"/>
          <w:sz w:val="20"/>
          <w:szCs w:val="20"/>
        </w:rPr>
      </w:pPr>
    </w:p>
    <w:p w14:paraId="52384A07" w14:textId="67251224" w:rsidR="00785831" w:rsidRPr="007B42F5" w:rsidRDefault="00785831" w:rsidP="0032321F">
      <w:pPr>
        <w:rPr>
          <w:rFonts w:ascii="Arial" w:hAnsi="Arial" w:cs="Arial"/>
          <w:sz w:val="20"/>
          <w:szCs w:val="20"/>
        </w:rPr>
      </w:pPr>
      <w:r>
        <w:rPr>
          <w:rFonts w:ascii="Arial" w:hAnsi="Arial" w:cs="Arial"/>
          <w:sz w:val="20"/>
          <w:szCs w:val="20"/>
        </w:rPr>
        <w:t xml:space="preserve">A une référence DO </w:t>
      </w:r>
      <w:r w:rsidR="002A1463">
        <w:rPr>
          <w:rFonts w:ascii="Arial" w:hAnsi="Arial" w:cs="Arial"/>
          <w:sz w:val="20"/>
          <w:szCs w:val="20"/>
        </w:rPr>
        <w:t>devra correspondre</w:t>
      </w:r>
      <w:r>
        <w:rPr>
          <w:rFonts w:ascii="Arial" w:hAnsi="Arial" w:cs="Arial"/>
          <w:sz w:val="20"/>
          <w:szCs w:val="20"/>
        </w:rPr>
        <w:t xml:space="preserve"> une seule référence </w:t>
      </w:r>
      <w:r w:rsidR="00D42781">
        <w:rPr>
          <w:rFonts w:ascii="Arial" w:hAnsi="Arial" w:cs="Arial"/>
          <w:sz w:val="20"/>
          <w:szCs w:val="20"/>
        </w:rPr>
        <w:t>OI</w:t>
      </w:r>
    </w:p>
    <w:p w14:paraId="46884A2B" w14:textId="77777777" w:rsidR="00DA51D4" w:rsidRPr="00BF1B43" w:rsidRDefault="00DA51D4" w:rsidP="00BF1B43"/>
    <w:p w14:paraId="569458B5" w14:textId="41A329C2" w:rsidR="006C34C5" w:rsidRPr="00EB0D5B" w:rsidRDefault="006C34C5" w:rsidP="00BF1B43">
      <w:pPr>
        <w:pStyle w:val="Titre2"/>
        <w:rPr>
          <w:rFonts w:cs="Arial"/>
          <w:sz w:val="32"/>
          <w:szCs w:val="22"/>
        </w:rPr>
      </w:pPr>
      <w:bookmarkStart w:id="137" w:name="_Délai_de_transmission"/>
      <w:bookmarkStart w:id="138" w:name="_Toc117870308"/>
      <w:bookmarkEnd w:id="137"/>
      <w:r w:rsidRPr="00EB0D5B">
        <w:rPr>
          <w:rFonts w:cs="Arial"/>
          <w:sz w:val="32"/>
          <w:szCs w:val="22"/>
        </w:rPr>
        <w:t>Délai de transmission</w:t>
      </w:r>
      <w:bookmarkEnd w:id="138"/>
    </w:p>
    <w:p w14:paraId="581928DD" w14:textId="7487C7D2" w:rsidR="00DC316C" w:rsidRDefault="00DC316C" w:rsidP="006C34C5"/>
    <w:p w14:paraId="17919194" w14:textId="7512ED07" w:rsidR="00C43CD6" w:rsidRDefault="001B2BD3" w:rsidP="00C43CD6">
      <w:pPr>
        <w:rPr>
          <w:rFonts w:ascii="Arial" w:hAnsi="Arial" w:cs="Arial"/>
          <w:sz w:val="20"/>
          <w:szCs w:val="20"/>
        </w:rPr>
      </w:pPr>
      <w:r w:rsidRPr="00D31C50">
        <w:rPr>
          <w:rFonts w:ascii="Arial" w:hAnsi="Arial" w:cs="Arial"/>
          <w:sz w:val="20"/>
          <w:szCs w:val="20"/>
        </w:rPr>
        <w:t>Concernant les flux 1</w:t>
      </w:r>
      <w:r w:rsidR="000C3D94">
        <w:rPr>
          <w:rFonts w:ascii="Arial" w:hAnsi="Arial" w:cs="Arial"/>
          <w:sz w:val="20"/>
          <w:szCs w:val="20"/>
        </w:rPr>
        <w:t xml:space="preserve"> et 2 </w:t>
      </w:r>
      <w:r w:rsidRPr="00D31C50">
        <w:rPr>
          <w:rFonts w:ascii="Arial" w:hAnsi="Arial" w:cs="Arial"/>
          <w:sz w:val="20"/>
          <w:szCs w:val="20"/>
        </w:rPr>
        <w:t>:</w:t>
      </w:r>
    </w:p>
    <w:p w14:paraId="4D6B33D9" w14:textId="3D14948A" w:rsidR="00C12C74" w:rsidRPr="00D31C50" w:rsidRDefault="00C12C74" w:rsidP="00D31C50">
      <w:pPr>
        <w:ind w:left="705"/>
        <w:rPr>
          <w:rFonts w:ascii="Arial" w:hAnsi="Arial" w:cs="Arial"/>
          <w:sz w:val="20"/>
          <w:szCs w:val="20"/>
        </w:rPr>
      </w:pPr>
      <w:r w:rsidRPr="00D31C50">
        <w:rPr>
          <w:rFonts w:ascii="Arial" w:hAnsi="Arial" w:cs="Arial"/>
          <w:sz w:val="20"/>
          <w:szCs w:val="20"/>
        </w:rPr>
        <w:t>L’ensemble des parties prenantes doit veiller à ce que, hors cas particulier</w:t>
      </w:r>
      <w:r w:rsidR="00A91693">
        <w:rPr>
          <w:rFonts w:ascii="Arial" w:hAnsi="Arial" w:cs="Arial"/>
          <w:sz w:val="20"/>
          <w:szCs w:val="20"/>
        </w:rPr>
        <w:t>s</w:t>
      </w:r>
      <w:r w:rsidRPr="00D31C50">
        <w:rPr>
          <w:rFonts w:ascii="Arial" w:hAnsi="Arial" w:cs="Arial"/>
          <w:sz w:val="20"/>
          <w:szCs w:val="20"/>
        </w:rPr>
        <w:t xml:space="preserve"> décri</w:t>
      </w:r>
      <w:r w:rsidR="00A91693">
        <w:rPr>
          <w:rFonts w:ascii="Arial" w:hAnsi="Arial" w:cs="Arial"/>
          <w:sz w:val="20"/>
          <w:szCs w:val="20"/>
        </w:rPr>
        <w:t>ts</w:t>
      </w:r>
      <w:r w:rsidRPr="00D31C50">
        <w:rPr>
          <w:rFonts w:ascii="Arial" w:hAnsi="Arial" w:cs="Arial"/>
          <w:sz w:val="20"/>
          <w:szCs w:val="20"/>
        </w:rPr>
        <w:t xml:space="preserve"> au</w:t>
      </w:r>
      <w:r w:rsidR="009F3B13">
        <w:rPr>
          <w:rFonts w:ascii="Arial" w:hAnsi="Arial" w:cs="Arial"/>
          <w:sz w:val="20"/>
          <w:szCs w:val="20"/>
        </w:rPr>
        <w:t xml:space="preserve">x </w:t>
      </w:r>
      <w:r w:rsidR="00A91693">
        <w:rPr>
          <w:rFonts w:ascii="Arial" w:hAnsi="Arial" w:cs="Arial"/>
          <w:sz w:val="20"/>
          <w:szCs w:val="20"/>
        </w:rPr>
        <w:t>4</w:t>
      </w:r>
      <w:r w:rsidRPr="00D31C50">
        <w:rPr>
          <w:rFonts w:ascii="Arial" w:hAnsi="Arial" w:cs="Arial"/>
          <w:sz w:val="20"/>
          <w:szCs w:val="20"/>
        </w:rPr>
        <w:t>.</w:t>
      </w:r>
      <w:r w:rsidR="002632EC">
        <w:rPr>
          <w:rFonts w:ascii="Arial" w:hAnsi="Arial" w:cs="Arial"/>
          <w:sz w:val="20"/>
          <w:szCs w:val="20"/>
        </w:rPr>
        <w:t>3</w:t>
      </w:r>
      <w:r w:rsidR="00A91693">
        <w:rPr>
          <w:rFonts w:ascii="Arial" w:hAnsi="Arial" w:cs="Arial"/>
          <w:sz w:val="20"/>
          <w:szCs w:val="20"/>
        </w:rPr>
        <w:t xml:space="preserve"> et 4.</w:t>
      </w:r>
      <w:r w:rsidR="002632EC">
        <w:rPr>
          <w:rFonts w:ascii="Arial" w:hAnsi="Arial" w:cs="Arial"/>
          <w:sz w:val="20"/>
          <w:szCs w:val="20"/>
        </w:rPr>
        <w:t>4</w:t>
      </w:r>
      <w:r w:rsidRPr="00D31C50">
        <w:rPr>
          <w:rFonts w:ascii="Arial" w:hAnsi="Arial" w:cs="Arial"/>
          <w:sz w:val="20"/>
          <w:szCs w:val="20"/>
        </w:rPr>
        <w:t>, la transmission des informations soit </w:t>
      </w:r>
      <w:r w:rsidR="0009311F">
        <w:rPr>
          <w:rFonts w:ascii="Arial" w:hAnsi="Arial" w:cs="Arial"/>
          <w:sz w:val="20"/>
          <w:szCs w:val="20"/>
        </w:rPr>
        <w:t>immédiate</w:t>
      </w:r>
      <w:r w:rsidRPr="00D31C50">
        <w:rPr>
          <w:rFonts w:ascii="Arial" w:hAnsi="Arial" w:cs="Arial"/>
          <w:sz w:val="20"/>
          <w:szCs w:val="20"/>
        </w:rPr>
        <w:t> et respecte le séquencement spécifié dans les sections 2.2.1 à 2.2.</w:t>
      </w:r>
      <w:r w:rsidR="00864441">
        <w:rPr>
          <w:rFonts w:ascii="Arial" w:hAnsi="Arial" w:cs="Arial"/>
          <w:sz w:val="20"/>
          <w:szCs w:val="20"/>
        </w:rPr>
        <w:t>5</w:t>
      </w:r>
      <w:r w:rsidRPr="00D31C50">
        <w:rPr>
          <w:rFonts w:ascii="Arial" w:hAnsi="Arial" w:cs="Arial"/>
          <w:sz w:val="20"/>
          <w:szCs w:val="20"/>
        </w:rPr>
        <w:t>.</w:t>
      </w:r>
    </w:p>
    <w:p w14:paraId="015371A6" w14:textId="6ACDE267" w:rsidR="001B2BD3" w:rsidRPr="00D31C50" w:rsidRDefault="001B2BD3" w:rsidP="006C34C5">
      <w:pPr>
        <w:rPr>
          <w:rFonts w:ascii="Arial" w:hAnsi="Arial" w:cs="Arial"/>
          <w:sz w:val="20"/>
          <w:szCs w:val="20"/>
        </w:rPr>
      </w:pPr>
    </w:p>
    <w:p w14:paraId="77737CA8" w14:textId="3ABBDAC3" w:rsidR="001B2BD3" w:rsidRPr="00D31C50" w:rsidRDefault="001B2BD3" w:rsidP="006C34C5">
      <w:pPr>
        <w:rPr>
          <w:rFonts w:ascii="Arial" w:hAnsi="Arial" w:cs="Arial"/>
          <w:sz w:val="20"/>
          <w:szCs w:val="20"/>
        </w:rPr>
      </w:pPr>
      <w:r w:rsidRPr="00D31C50">
        <w:rPr>
          <w:rFonts w:ascii="Arial" w:hAnsi="Arial" w:cs="Arial"/>
          <w:sz w:val="20"/>
          <w:szCs w:val="20"/>
        </w:rPr>
        <w:t xml:space="preserve">Concernant le flux </w:t>
      </w:r>
      <w:r w:rsidR="000C3D94">
        <w:rPr>
          <w:rFonts w:ascii="Arial" w:hAnsi="Arial" w:cs="Arial"/>
          <w:sz w:val="20"/>
          <w:szCs w:val="20"/>
        </w:rPr>
        <w:t>3</w:t>
      </w:r>
      <w:r w:rsidRPr="00D31C50">
        <w:rPr>
          <w:rFonts w:ascii="Arial" w:hAnsi="Arial" w:cs="Arial"/>
          <w:sz w:val="20"/>
          <w:szCs w:val="20"/>
        </w:rPr>
        <w:t> :</w:t>
      </w:r>
    </w:p>
    <w:p w14:paraId="518D3780" w14:textId="53C431CC" w:rsidR="001B2BD3" w:rsidRDefault="001B2BD3" w:rsidP="00D31C50">
      <w:pPr>
        <w:ind w:left="705"/>
        <w:rPr>
          <w:rFonts w:ascii="Arial" w:hAnsi="Arial" w:cs="Arial"/>
          <w:sz w:val="20"/>
          <w:szCs w:val="20"/>
        </w:rPr>
      </w:pPr>
      <w:r w:rsidRPr="00D31C50">
        <w:rPr>
          <w:rFonts w:ascii="Arial" w:hAnsi="Arial" w:cs="Arial"/>
          <w:sz w:val="20"/>
          <w:szCs w:val="20"/>
        </w:rPr>
        <w:t>Les OCs souhaitant communiquer la liste des clients HS doivent veiller à ce que ces données soient transmises le jour même (i.e</w:t>
      </w:r>
      <w:r w:rsidR="000C3D94">
        <w:rPr>
          <w:rFonts w:ascii="Arial" w:hAnsi="Arial" w:cs="Arial"/>
          <w:sz w:val="20"/>
          <w:szCs w:val="20"/>
        </w:rPr>
        <w:t>.</w:t>
      </w:r>
      <w:r w:rsidRPr="00D31C50">
        <w:rPr>
          <w:rFonts w:ascii="Arial" w:hAnsi="Arial" w:cs="Arial"/>
          <w:sz w:val="20"/>
          <w:szCs w:val="20"/>
        </w:rPr>
        <w:t xml:space="preserve"> avant minuit).</w:t>
      </w:r>
    </w:p>
    <w:p w14:paraId="095DF178" w14:textId="77777777" w:rsidR="00D31C50" w:rsidRDefault="00D31C50" w:rsidP="00D31C50">
      <w:pPr>
        <w:rPr>
          <w:rFonts w:ascii="Segoe UI" w:hAnsi="Segoe UI" w:cs="Segoe UI"/>
          <w:color w:val="242424"/>
          <w:sz w:val="22"/>
          <w:szCs w:val="22"/>
          <w:shd w:val="clear" w:color="auto" w:fill="FFFFFF"/>
        </w:rPr>
      </w:pPr>
    </w:p>
    <w:p w14:paraId="5152E580" w14:textId="77777777" w:rsidR="00D31C50" w:rsidRDefault="00D31C50" w:rsidP="006C34C5">
      <w:pPr>
        <w:rPr>
          <w:rFonts w:ascii="Segoe UI" w:hAnsi="Segoe UI" w:cs="Segoe UI"/>
          <w:color w:val="242424"/>
          <w:sz w:val="22"/>
          <w:szCs w:val="22"/>
          <w:shd w:val="clear" w:color="auto" w:fill="FFFFFF"/>
        </w:rPr>
      </w:pPr>
    </w:p>
    <w:p w14:paraId="68C09A2B" w14:textId="0AC7D1FF" w:rsidR="001B2BD3" w:rsidRDefault="001B2BD3" w:rsidP="006C34C5">
      <w:pPr>
        <w:rPr>
          <w:rFonts w:ascii="Segoe UI" w:hAnsi="Segoe UI" w:cs="Segoe UI"/>
          <w:color w:val="242424"/>
          <w:sz w:val="22"/>
          <w:szCs w:val="22"/>
          <w:shd w:val="clear" w:color="auto" w:fill="FFFFFF"/>
        </w:rPr>
      </w:pPr>
    </w:p>
    <w:p w14:paraId="2ECFE7BF" w14:textId="77777777" w:rsidR="001B2BD3" w:rsidRPr="00D31C50" w:rsidRDefault="001B2BD3" w:rsidP="006C34C5">
      <w:pPr>
        <w:rPr>
          <w:rFonts w:ascii="Segoe UI" w:hAnsi="Segoe UI" w:cs="Segoe UI"/>
          <w:color w:val="242424"/>
          <w:sz w:val="22"/>
          <w:szCs w:val="22"/>
          <w:shd w:val="clear" w:color="auto" w:fill="FFFFFF"/>
        </w:rPr>
      </w:pPr>
    </w:p>
    <w:p w14:paraId="457B735B" w14:textId="2CAF34DC" w:rsidR="00FA0EE5" w:rsidRPr="00EB0D5B" w:rsidRDefault="00FA0EE5" w:rsidP="0046492F">
      <w:pPr>
        <w:pStyle w:val="Titre1"/>
        <w:numPr>
          <w:ilvl w:val="0"/>
          <w:numId w:val="23"/>
        </w:numPr>
        <w:tabs>
          <w:tab w:val="clear" w:pos="993"/>
          <w:tab w:val="clear" w:pos="2268"/>
          <w:tab w:val="left" w:pos="567"/>
          <w:tab w:val="num" w:pos="926"/>
        </w:tabs>
        <w:spacing w:before="120" w:line="276" w:lineRule="auto"/>
        <w:ind w:left="0"/>
        <w:rPr>
          <w:rFonts w:cs="Arial"/>
          <w:szCs w:val="22"/>
        </w:rPr>
      </w:pPr>
      <w:bookmarkStart w:id="139" w:name="_Toc90325218"/>
      <w:bookmarkStart w:id="140" w:name="_Toc117870309"/>
      <w:bookmarkEnd w:id="13"/>
      <w:bookmarkEnd w:id="139"/>
      <w:r w:rsidRPr="00EB0D5B">
        <w:rPr>
          <w:rFonts w:cs="Arial"/>
          <w:szCs w:val="22"/>
        </w:rPr>
        <w:t xml:space="preserve">Stockage </w:t>
      </w:r>
      <w:r w:rsidR="00D40271">
        <w:rPr>
          <w:rFonts w:cs="Arial"/>
          <w:szCs w:val="22"/>
        </w:rPr>
        <w:t xml:space="preserve">et mise à disposition </w:t>
      </w:r>
      <w:r w:rsidRPr="00EB0D5B">
        <w:rPr>
          <w:rFonts w:cs="Arial"/>
          <w:szCs w:val="22"/>
        </w:rPr>
        <w:t>des données</w:t>
      </w:r>
      <w:bookmarkEnd w:id="140"/>
    </w:p>
    <w:p w14:paraId="6745F608" w14:textId="01FC723E" w:rsidR="00FA0EE5" w:rsidRPr="00EB0D5B" w:rsidRDefault="00FA0EE5" w:rsidP="00FA0EE5"/>
    <w:p w14:paraId="4CB76620" w14:textId="35B23609" w:rsidR="00FA0EE5" w:rsidRPr="00EB0D5B" w:rsidRDefault="00322AB1" w:rsidP="00FA0EE5">
      <w:pPr>
        <w:rPr>
          <w:rFonts w:ascii="Arial" w:hAnsi="Arial" w:cs="Arial"/>
          <w:sz w:val="20"/>
          <w:szCs w:val="20"/>
        </w:rPr>
      </w:pPr>
      <w:r w:rsidRPr="00C05BE6">
        <w:rPr>
          <w:rFonts w:ascii="Arial" w:hAnsi="Arial" w:cs="Arial"/>
          <w:sz w:val="20"/>
          <w:szCs w:val="20"/>
        </w:rPr>
        <w:t>Les DOI/OI/OC</w:t>
      </w:r>
      <w:r w:rsidR="00B30A4D" w:rsidRPr="00C05BE6">
        <w:rPr>
          <w:rFonts w:ascii="Arial" w:hAnsi="Arial" w:cs="Arial"/>
          <w:sz w:val="20"/>
          <w:szCs w:val="20"/>
        </w:rPr>
        <w:t xml:space="preserve"> stockeront</w:t>
      </w:r>
      <w:r w:rsidR="00FA0EE5" w:rsidRPr="00C05BE6">
        <w:rPr>
          <w:rFonts w:ascii="Arial" w:hAnsi="Arial" w:cs="Arial"/>
          <w:sz w:val="20"/>
          <w:szCs w:val="20"/>
        </w:rPr>
        <w:t xml:space="preserve"> les données avec une durée de rétention </w:t>
      </w:r>
      <w:r w:rsidR="00E440A8" w:rsidRPr="00C05BE6">
        <w:rPr>
          <w:rFonts w:ascii="Arial" w:hAnsi="Arial" w:cs="Arial"/>
          <w:sz w:val="20"/>
          <w:szCs w:val="20"/>
        </w:rPr>
        <w:t>q</w:t>
      </w:r>
      <w:r w:rsidR="00B30A4D" w:rsidRPr="00C05BE6">
        <w:rPr>
          <w:rFonts w:ascii="Arial" w:hAnsi="Arial" w:cs="Arial"/>
          <w:sz w:val="20"/>
          <w:szCs w:val="20"/>
        </w:rPr>
        <w:t xml:space="preserve">ue chacun </w:t>
      </w:r>
      <w:r w:rsidR="00E440A8" w:rsidRPr="00C05BE6">
        <w:rPr>
          <w:rFonts w:ascii="Arial" w:hAnsi="Arial" w:cs="Arial"/>
          <w:sz w:val="20"/>
          <w:szCs w:val="20"/>
        </w:rPr>
        <w:t>aura la liberté de définir.</w:t>
      </w:r>
    </w:p>
    <w:p w14:paraId="28FDC57C" w14:textId="2A8E000A" w:rsidR="00A81B7C" w:rsidRPr="00EB0D5B" w:rsidRDefault="00A81B7C" w:rsidP="00FA0EE5">
      <w:pPr>
        <w:rPr>
          <w:rFonts w:ascii="Arial" w:hAnsi="Arial" w:cs="Arial"/>
          <w:sz w:val="20"/>
          <w:szCs w:val="20"/>
        </w:rPr>
      </w:pPr>
    </w:p>
    <w:p w14:paraId="02BD1877" w14:textId="0833CBE3" w:rsidR="003A6B72" w:rsidRPr="00C05BE6" w:rsidRDefault="00B30A4D" w:rsidP="003A6B72">
      <w:pPr>
        <w:rPr>
          <w:rFonts w:ascii="Arial" w:hAnsi="Arial" w:cs="Arial"/>
          <w:sz w:val="20"/>
          <w:szCs w:val="20"/>
        </w:rPr>
      </w:pPr>
      <w:r w:rsidRPr="00C05BE6">
        <w:rPr>
          <w:rFonts w:ascii="Arial" w:hAnsi="Arial" w:cs="Arial"/>
          <w:sz w:val="20"/>
          <w:szCs w:val="20"/>
        </w:rPr>
        <w:t xml:space="preserve">En cas d’indisponibilité, </w:t>
      </w:r>
      <w:r w:rsidR="00BE0FF5" w:rsidRPr="00C05BE6">
        <w:rPr>
          <w:rFonts w:ascii="Arial" w:hAnsi="Arial" w:cs="Arial"/>
          <w:sz w:val="20"/>
          <w:szCs w:val="20"/>
        </w:rPr>
        <w:t>chaque émetteur, qu’il</w:t>
      </w:r>
      <w:r w:rsidR="00F073B9" w:rsidRPr="00C05BE6">
        <w:rPr>
          <w:rFonts w:ascii="Arial" w:hAnsi="Arial" w:cs="Arial"/>
          <w:sz w:val="20"/>
          <w:szCs w:val="20"/>
        </w:rPr>
        <w:t xml:space="preserve"> soit DO, OI ou OC, devra </w:t>
      </w:r>
      <w:r w:rsidR="00F63AC9" w:rsidRPr="00C05BE6">
        <w:rPr>
          <w:rFonts w:ascii="Arial" w:hAnsi="Arial" w:cs="Arial"/>
          <w:sz w:val="20"/>
          <w:szCs w:val="20"/>
        </w:rPr>
        <w:t xml:space="preserve">mettre en place deux mécanismes </w:t>
      </w:r>
      <w:r w:rsidR="00785C2D" w:rsidRPr="00C05BE6">
        <w:rPr>
          <w:rFonts w:ascii="Arial" w:hAnsi="Arial" w:cs="Arial"/>
          <w:sz w:val="20"/>
          <w:szCs w:val="20"/>
        </w:rPr>
        <w:t>de retry</w:t>
      </w:r>
    </w:p>
    <w:p w14:paraId="5CB4264B" w14:textId="77777777" w:rsidR="003A6B72" w:rsidRPr="00C05BE6" w:rsidRDefault="00F073B9" w:rsidP="003A6B72">
      <w:pPr>
        <w:pStyle w:val="Paragraphedeliste"/>
        <w:numPr>
          <w:ilvl w:val="0"/>
          <w:numId w:val="47"/>
        </w:numPr>
        <w:rPr>
          <w:rFonts w:asciiTheme="minorHAnsi" w:hAnsiTheme="minorHAnsi" w:cstheme="minorBidi"/>
        </w:rPr>
      </w:pPr>
      <w:r w:rsidRPr="00C05BE6">
        <w:rPr>
          <w:rFonts w:asciiTheme="minorHAnsi" w:hAnsiTheme="minorHAnsi" w:cstheme="minorBidi"/>
          <w:b/>
          <w:bCs/>
        </w:rPr>
        <w:t>Un retry automatique</w:t>
      </w:r>
      <w:r w:rsidRPr="00C05BE6">
        <w:rPr>
          <w:rFonts w:asciiTheme="minorHAnsi" w:hAnsiTheme="minorHAnsi" w:cstheme="minorBidi"/>
        </w:rPr>
        <w:t> dans la limite de 5 retry et sur une période maximale de 24h. Exemple : retry après 1min puis 2min puis 5min puis 10min puis 20h</w:t>
      </w:r>
    </w:p>
    <w:p w14:paraId="69D54BAD" w14:textId="3B5C3D9B" w:rsidR="00F073B9" w:rsidRPr="00C05BE6" w:rsidRDefault="00F073B9" w:rsidP="00C05BE6">
      <w:pPr>
        <w:pStyle w:val="Paragraphedeliste"/>
        <w:numPr>
          <w:ilvl w:val="0"/>
          <w:numId w:val="47"/>
        </w:numPr>
        <w:rPr>
          <w:rFonts w:asciiTheme="minorHAnsi" w:hAnsiTheme="minorHAnsi" w:cstheme="minorBidi"/>
        </w:rPr>
      </w:pPr>
      <w:r w:rsidRPr="00C05BE6">
        <w:rPr>
          <w:rFonts w:asciiTheme="minorHAnsi" w:hAnsiTheme="minorHAnsi" w:cstheme="minorBidi"/>
          <w:b/>
          <w:bCs/>
        </w:rPr>
        <w:t>Un retry manuel</w:t>
      </w:r>
      <w:r w:rsidRPr="00C05BE6">
        <w:rPr>
          <w:rFonts w:asciiTheme="minorHAnsi" w:hAnsiTheme="minorHAnsi" w:cstheme="minorBidi"/>
        </w:rPr>
        <w:t xml:space="preserve"> sur une période donnée</w:t>
      </w:r>
    </w:p>
    <w:p w14:paraId="366CB42D" w14:textId="36C50F5A" w:rsidR="00FA0EE5" w:rsidRDefault="00FA0EE5" w:rsidP="00FA0EE5">
      <w:pPr>
        <w:rPr>
          <w:rFonts w:ascii="Arial" w:hAnsi="Arial" w:cs="Arial"/>
          <w:sz w:val="20"/>
          <w:szCs w:val="20"/>
        </w:rPr>
      </w:pPr>
    </w:p>
    <w:p w14:paraId="2CA4FDCE" w14:textId="77777777" w:rsidR="00066782" w:rsidRPr="00EB0D5B" w:rsidRDefault="00066782" w:rsidP="00FA0EE5">
      <w:pPr>
        <w:rPr>
          <w:rFonts w:ascii="Arial" w:hAnsi="Arial" w:cs="Arial"/>
          <w:sz w:val="20"/>
          <w:szCs w:val="20"/>
        </w:rPr>
      </w:pPr>
    </w:p>
    <w:p w14:paraId="75C72C36" w14:textId="74F81C49" w:rsidR="00066782" w:rsidRDefault="00066782" w:rsidP="00D40271">
      <w:pPr>
        <w:rPr>
          <w:rFonts w:ascii="Arial" w:hAnsi="Arial"/>
        </w:rPr>
      </w:pPr>
    </w:p>
    <w:p w14:paraId="6D620258" w14:textId="77777777" w:rsidR="00066782" w:rsidRDefault="00066782" w:rsidP="00D40271">
      <w:pPr>
        <w:rPr>
          <w:rFonts w:ascii="Arial" w:hAnsi="Arial"/>
        </w:rPr>
      </w:pPr>
    </w:p>
    <w:p w14:paraId="004E47FF" w14:textId="15AA671A" w:rsidR="002551FC" w:rsidRDefault="002551FC">
      <w:pPr>
        <w:rPr>
          <w:rFonts w:ascii="Arial" w:hAnsi="Arial" w:cs="Arial"/>
          <w:i/>
          <w:iCs/>
          <w:color w:val="8DB3E2" w:themeColor="text2" w:themeTint="66"/>
          <w:sz w:val="22"/>
          <w:szCs w:val="22"/>
        </w:rPr>
      </w:pPr>
    </w:p>
    <w:p w14:paraId="454211B5" w14:textId="7CD9852D" w:rsidR="0062479F" w:rsidRDefault="0062479F">
      <w:pPr>
        <w:rPr>
          <w:rFonts w:ascii="Arial" w:hAnsi="Arial" w:cs="Arial"/>
          <w:i/>
          <w:iCs/>
          <w:color w:val="8DB3E2" w:themeColor="text2" w:themeTint="66"/>
          <w:sz w:val="22"/>
          <w:szCs w:val="22"/>
        </w:rPr>
      </w:pPr>
    </w:p>
    <w:p w14:paraId="367F9CF0" w14:textId="7F0BCEEC" w:rsidR="00175426" w:rsidRPr="00EB0D5B" w:rsidRDefault="00FB7488" w:rsidP="00175426">
      <w:pPr>
        <w:pStyle w:val="Titre1"/>
        <w:numPr>
          <w:ilvl w:val="0"/>
          <w:numId w:val="23"/>
        </w:numPr>
        <w:tabs>
          <w:tab w:val="clear" w:pos="993"/>
          <w:tab w:val="clear" w:pos="2268"/>
          <w:tab w:val="left" w:pos="567"/>
          <w:tab w:val="num" w:pos="926"/>
        </w:tabs>
        <w:spacing w:before="120" w:line="276" w:lineRule="auto"/>
        <w:ind w:left="0"/>
      </w:pPr>
      <w:bookmarkStart w:id="141" w:name="_Règles_de_gestion"/>
      <w:bookmarkStart w:id="142" w:name="_Toc117870310"/>
      <w:bookmarkEnd w:id="141"/>
      <w:r>
        <w:rPr>
          <w:rFonts w:cs="Arial"/>
          <w:szCs w:val="22"/>
        </w:rPr>
        <w:t>Règles de gestion</w:t>
      </w:r>
      <w:bookmarkEnd w:id="142"/>
    </w:p>
    <w:p w14:paraId="3FD7024A" w14:textId="77777777" w:rsidR="00175426" w:rsidRDefault="00175426">
      <w:pPr>
        <w:rPr>
          <w:rFonts w:ascii="Arial" w:hAnsi="Arial" w:cs="Arial"/>
          <w:i/>
          <w:iCs/>
          <w:color w:val="8DB3E2" w:themeColor="text2" w:themeTint="66"/>
          <w:sz w:val="22"/>
          <w:szCs w:val="22"/>
        </w:rPr>
      </w:pPr>
    </w:p>
    <w:p w14:paraId="067C4C4E" w14:textId="4126EFF9" w:rsidR="00175426" w:rsidRDefault="00921587" w:rsidP="00B05B6A">
      <w:pPr>
        <w:pStyle w:val="Titre2"/>
      </w:pPr>
      <w:bookmarkStart w:id="143" w:name="_Flux_intervenant_vers"/>
      <w:bookmarkStart w:id="144" w:name="_Qualité_des_horodatages"/>
      <w:bookmarkStart w:id="145" w:name="_Toc117870311"/>
      <w:bookmarkEnd w:id="143"/>
      <w:bookmarkEnd w:id="144"/>
      <w:r>
        <w:t>Qualité des horodatages</w:t>
      </w:r>
      <w:bookmarkEnd w:id="145"/>
    </w:p>
    <w:p w14:paraId="6A62E1A1" w14:textId="77777777" w:rsidR="00921587" w:rsidRPr="00BF1B43" w:rsidRDefault="00921587" w:rsidP="00BF1B43"/>
    <w:p w14:paraId="420EDE1F" w14:textId="24290161" w:rsidR="008E4E6A" w:rsidRDefault="00FB7488" w:rsidP="001809BC">
      <w:pPr>
        <w:pStyle w:val="Corpsdetexte"/>
      </w:pPr>
      <w:r>
        <w:t>Le</w:t>
      </w:r>
      <w:r w:rsidR="0049180F">
        <w:t xml:space="preserve"> DO devra veiller à ce que </w:t>
      </w:r>
    </w:p>
    <w:p w14:paraId="324D81AF" w14:textId="13210C1B" w:rsidR="00F01FA9" w:rsidRPr="00EB0D5B" w:rsidRDefault="00A87A74" w:rsidP="00863EE3">
      <w:pPr>
        <w:pStyle w:val="Corpsdetexte"/>
        <w:numPr>
          <w:ilvl w:val="0"/>
          <w:numId w:val="39"/>
        </w:numPr>
      </w:pPr>
      <w:r>
        <w:t>l</w:t>
      </w:r>
      <w:r w:rsidR="001809BC" w:rsidRPr="00EB0D5B">
        <w:t xml:space="preserve">es données </w:t>
      </w:r>
      <w:r w:rsidR="008E4E6A" w:rsidRPr="00EB0D5B">
        <w:t>reflèt</w:t>
      </w:r>
      <w:r w:rsidR="008E4E6A">
        <w:t>ent</w:t>
      </w:r>
      <w:r w:rsidR="001809BC" w:rsidRPr="00EB0D5B">
        <w:t xml:space="preserve"> significativement la réalité </w:t>
      </w:r>
      <w:r w:rsidR="00FB7488">
        <w:t>terrai</w:t>
      </w:r>
      <w:r w:rsidR="00F01FA9">
        <w:t>n</w:t>
      </w:r>
    </w:p>
    <w:p w14:paraId="657F2F6D" w14:textId="77777777" w:rsidR="001809BC" w:rsidRPr="001F02AC" w:rsidRDefault="001809BC" w:rsidP="00863EE3">
      <w:pPr>
        <w:pStyle w:val="Corpsdetexte"/>
        <w:numPr>
          <w:ilvl w:val="0"/>
          <w:numId w:val="39"/>
        </w:numPr>
        <w:spacing w:after="0"/>
      </w:pPr>
      <w:r w:rsidRPr="001F02AC">
        <w:t xml:space="preserve">le début d’intervention récupéré par le donneur d’ordre ne doit pas être </w:t>
      </w:r>
    </w:p>
    <w:p w14:paraId="5B4B4F66" w14:textId="1AB1713D" w:rsidR="001809BC" w:rsidRPr="001F02AC" w:rsidRDefault="00314C09" w:rsidP="00863EE3">
      <w:pPr>
        <w:pStyle w:val="Corpsdetexte"/>
        <w:numPr>
          <w:ilvl w:val="1"/>
          <w:numId w:val="39"/>
        </w:numPr>
        <w:spacing w:after="0"/>
      </w:pPr>
      <w:r>
        <w:t>Postérieur</w:t>
      </w:r>
      <w:r w:rsidR="00BD1A98">
        <w:t xml:space="preserve"> </w:t>
      </w:r>
      <w:r w:rsidR="001809BC" w:rsidRPr="001F02AC">
        <w:t xml:space="preserve">à la </w:t>
      </w:r>
      <w:r w:rsidR="00883D8D" w:rsidRPr="001F02AC">
        <w:t>1</w:t>
      </w:r>
      <w:r w:rsidR="00883D8D" w:rsidRPr="001F02AC">
        <w:rPr>
          <w:vertAlign w:val="superscript"/>
        </w:rPr>
        <w:t>ère</w:t>
      </w:r>
      <w:r w:rsidR="00883D8D" w:rsidRPr="001F02AC">
        <w:t xml:space="preserve"> </w:t>
      </w:r>
      <w:r w:rsidR="001809BC" w:rsidRPr="001F02AC">
        <w:t>manipulation réseau susceptible de provoquer des coupures clients</w:t>
      </w:r>
    </w:p>
    <w:p w14:paraId="7331DDFC" w14:textId="693F571C" w:rsidR="001809BC" w:rsidRPr="001B2BD3" w:rsidRDefault="00BD1A98" w:rsidP="00863EE3">
      <w:pPr>
        <w:pStyle w:val="Corpsdetexte"/>
        <w:numPr>
          <w:ilvl w:val="1"/>
          <w:numId w:val="39"/>
        </w:numPr>
        <w:spacing w:after="0"/>
      </w:pPr>
      <w:r w:rsidRPr="001F02AC">
        <w:t>Antérieur</w:t>
      </w:r>
      <w:r w:rsidR="001809BC" w:rsidRPr="001F02AC">
        <w:t xml:space="preserve"> de </w:t>
      </w:r>
      <w:r w:rsidR="001809BC" w:rsidRPr="001B2BD3">
        <w:t xml:space="preserve">plus </w:t>
      </w:r>
      <w:r w:rsidR="001809BC" w:rsidRPr="00D31C50">
        <w:t>5min</w:t>
      </w:r>
      <w:r w:rsidR="001809BC" w:rsidRPr="001B2BD3">
        <w:t xml:space="preserve"> à la 1</w:t>
      </w:r>
      <w:r w:rsidR="001809BC" w:rsidRPr="001B2BD3">
        <w:rPr>
          <w:vertAlign w:val="superscript"/>
        </w:rPr>
        <w:t>ère</w:t>
      </w:r>
      <w:r w:rsidR="001809BC" w:rsidRPr="001B2BD3">
        <w:t xml:space="preserve"> manipulation réseau </w:t>
      </w:r>
    </w:p>
    <w:p w14:paraId="5B1DF5E5" w14:textId="77777777" w:rsidR="001809BC" w:rsidRPr="001B2BD3" w:rsidRDefault="001809BC" w:rsidP="00863EE3">
      <w:pPr>
        <w:pStyle w:val="Corpsdetexte"/>
        <w:numPr>
          <w:ilvl w:val="0"/>
          <w:numId w:val="39"/>
        </w:numPr>
        <w:spacing w:after="0"/>
      </w:pPr>
      <w:r w:rsidRPr="001B2BD3">
        <w:t>la fin d’intervention récupérée par le donneur d’ordre ne doit pas être</w:t>
      </w:r>
    </w:p>
    <w:p w14:paraId="276F3B05" w14:textId="59DEC265" w:rsidR="001809BC" w:rsidRPr="001B2BD3" w:rsidRDefault="00BD1A98" w:rsidP="00863EE3">
      <w:pPr>
        <w:pStyle w:val="Corpsdetexte"/>
        <w:numPr>
          <w:ilvl w:val="1"/>
          <w:numId w:val="39"/>
        </w:numPr>
        <w:spacing w:after="0"/>
      </w:pPr>
      <w:r>
        <w:t>A</w:t>
      </w:r>
      <w:r w:rsidR="001809BC" w:rsidRPr="001B2BD3">
        <w:t>ntérieur à la dernière manipulation réseau susceptible de provoquer des coupures clients</w:t>
      </w:r>
    </w:p>
    <w:p w14:paraId="7137E6B6" w14:textId="4939176C" w:rsidR="001809BC" w:rsidRDefault="00314C09" w:rsidP="00863EE3">
      <w:pPr>
        <w:pStyle w:val="Corpsdetexte"/>
        <w:numPr>
          <w:ilvl w:val="1"/>
          <w:numId w:val="39"/>
        </w:numPr>
        <w:spacing w:after="0"/>
      </w:pPr>
      <w:r>
        <w:t>Postérieur</w:t>
      </w:r>
      <w:r w:rsidR="001809BC" w:rsidRPr="001B2BD3">
        <w:t xml:space="preserve"> de plus de </w:t>
      </w:r>
      <w:r w:rsidR="001809BC" w:rsidRPr="00D31C50">
        <w:t>5min</w:t>
      </w:r>
      <w:r w:rsidR="001809BC" w:rsidRPr="001F02AC">
        <w:t xml:space="preserve"> à la dernière manipulation susceptible de provoquer des coupures clients</w:t>
      </w:r>
    </w:p>
    <w:p w14:paraId="4A0A11CB" w14:textId="53E195FD" w:rsidR="00D26AF2" w:rsidRDefault="00D26AF2" w:rsidP="00D26AF2">
      <w:pPr>
        <w:pStyle w:val="Corpsdetexte"/>
        <w:spacing w:after="0"/>
      </w:pPr>
    </w:p>
    <w:p w14:paraId="4652881C" w14:textId="77777777" w:rsidR="00446910" w:rsidRDefault="00F47C59" w:rsidP="00D26AF2">
      <w:pPr>
        <w:pStyle w:val="Corpsdetexte"/>
        <w:spacing w:after="0"/>
      </w:pPr>
      <w:r>
        <w:t>Le</w:t>
      </w:r>
      <w:r w:rsidR="00D26AF2">
        <w:t xml:space="preserve"> DO est libre de regrouper ou no</w:t>
      </w:r>
      <w:r w:rsidR="001B2BD3">
        <w:t>n</w:t>
      </w:r>
      <w:r w:rsidR="00D26AF2">
        <w:t xml:space="preserve"> les interventions </w:t>
      </w:r>
      <w:r>
        <w:t>qui auront lieu consécutivement et le même jour</w:t>
      </w:r>
      <w:r w:rsidR="00D26AF2">
        <w:t xml:space="preserve"> sur une infra</w:t>
      </w:r>
      <w:r>
        <w:t>st</w:t>
      </w:r>
      <w:r w:rsidR="00446910">
        <w:t>r</w:t>
      </w:r>
      <w:r>
        <w:t>u</w:t>
      </w:r>
      <w:r w:rsidR="00446910">
        <w:t>ctu</w:t>
      </w:r>
      <w:r>
        <w:t xml:space="preserve">re donnée. </w:t>
      </w:r>
    </w:p>
    <w:p w14:paraId="37673B17" w14:textId="63E7952B" w:rsidR="00F47C59" w:rsidRPr="00D31C50" w:rsidRDefault="00F47C59" w:rsidP="00D26AF2">
      <w:pPr>
        <w:pStyle w:val="Corpsdetexte"/>
        <w:spacing w:after="0"/>
        <w:rPr>
          <w:i/>
          <w:iCs/>
          <w:color w:val="17365D" w:themeColor="text2" w:themeShade="BF"/>
        </w:rPr>
      </w:pPr>
      <w:r w:rsidRPr="00D31C50">
        <w:rPr>
          <w:i/>
          <w:iCs/>
          <w:color w:val="17365D" w:themeColor="text2" w:themeShade="BF"/>
        </w:rPr>
        <w:t xml:space="preserve">Exemple : un technicien est dépêché pour effectuer un raccordement et un </w:t>
      </w:r>
      <w:r w:rsidR="00446910" w:rsidRPr="00D31C50">
        <w:rPr>
          <w:i/>
          <w:iCs/>
          <w:color w:val="17365D" w:themeColor="text2" w:themeShade="BF"/>
        </w:rPr>
        <w:t>SAV</w:t>
      </w:r>
      <w:r w:rsidRPr="00D31C50">
        <w:rPr>
          <w:i/>
          <w:iCs/>
          <w:color w:val="17365D" w:themeColor="text2" w:themeShade="BF"/>
        </w:rPr>
        <w:t xml:space="preserve"> sur le même PM pour 2 clients différents. Il travaille de 8h à</w:t>
      </w:r>
      <w:r w:rsidR="00446910" w:rsidRPr="00D31C50">
        <w:rPr>
          <w:i/>
          <w:iCs/>
          <w:color w:val="17365D" w:themeColor="text2" w:themeShade="BF"/>
        </w:rPr>
        <w:t xml:space="preserve"> 9h30 sur le raccordement et de 9h30 à</w:t>
      </w:r>
      <w:r w:rsidRPr="00D31C50">
        <w:rPr>
          <w:i/>
          <w:iCs/>
          <w:color w:val="17365D" w:themeColor="text2" w:themeShade="BF"/>
        </w:rPr>
        <w:t xml:space="preserve"> 10h</w:t>
      </w:r>
      <w:r w:rsidR="00446910" w:rsidRPr="00D31C50">
        <w:rPr>
          <w:i/>
          <w:iCs/>
          <w:color w:val="17365D" w:themeColor="text2" w:themeShade="BF"/>
        </w:rPr>
        <w:t xml:space="preserve"> le même jour sur le SAV</w:t>
      </w:r>
      <w:r w:rsidRPr="00D31C50">
        <w:rPr>
          <w:i/>
          <w:iCs/>
          <w:color w:val="17365D" w:themeColor="text2" w:themeShade="BF"/>
        </w:rPr>
        <w:t>. Deux choix s’offrent au DO :</w:t>
      </w:r>
    </w:p>
    <w:p w14:paraId="1043EDF8" w14:textId="0EA9A248" w:rsidR="00D26AF2" w:rsidRPr="00D31C50" w:rsidRDefault="00E03767" w:rsidP="00F47C59">
      <w:pPr>
        <w:pStyle w:val="Corpsdetexte"/>
        <w:numPr>
          <w:ilvl w:val="0"/>
          <w:numId w:val="39"/>
        </w:numPr>
        <w:spacing w:after="0"/>
        <w:rPr>
          <w:i/>
          <w:iCs/>
          <w:color w:val="17365D" w:themeColor="text2" w:themeShade="BF"/>
        </w:rPr>
      </w:pPr>
      <w:r>
        <w:rPr>
          <w:i/>
          <w:iCs/>
          <w:color w:val="17365D" w:themeColor="text2" w:themeShade="BF"/>
        </w:rPr>
        <w:t>D</w:t>
      </w:r>
      <w:r w:rsidR="00F47C59" w:rsidRPr="00D31C50">
        <w:rPr>
          <w:i/>
          <w:iCs/>
          <w:color w:val="17365D" w:themeColor="text2" w:themeShade="BF"/>
        </w:rPr>
        <w:t>éclarer une seule intervention de 8h à 10h avec un</w:t>
      </w:r>
      <w:r w:rsidR="00446910" w:rsidRPr="00D31C50">
        <w:rPr>
          <w:i/>
          <w:iCs/>
          <w:color w:val="17365D" w:themeColor="text2" w:themeShade="BF"/>
        </w:rPr>
        <w:t xml:space="preserve"> tableau Natur</w:t>
      </w:r>
      <w:r w:rsidR="00F57804">
        <w:rPr>
          <w:i/>
          <w:iCs/>
          <w:color w:val="17365D" w:themeColor="text2" w:themeShade="BF"/>
        </w:rPr>
        <w:t>e</w:t>
      </w:r>
      <w:r w:rsidR="00446910" w:rsidRPr="00D31C50">
        <w:rPr>
          <w:i/>
          <w:iCs/>
          <w:color w:val="17365D" w:themeColor="text2" w:themeShade="BF"/>
        </w:rPr>
        <w:t>_PBO_PTO contenant 2 triplets de valeur</w:t>
      </w:r>
      <w:r>
        <w:rPr>
          <w:i/>
          <w:iCs/>
          <w:color w:val="17365D" w:themeColor="text2" w:themeShade="BF"/>
        </w:rPr>
        <w:t>s</w:t>
      </w:r>
      <w:r w:rsidR="002A1463">
        <w:rPr>
          <w:i/>
          <w:iCs/>
          <w:color w:val="17365D" w:themeColor="text2" w:themeShade="BF"/>
        </w:rPr>
        <w:t>.</w:t>
      </w:r>
    </w:p>
    <w:p w14:paraId="089AC14B" w14:textId="1CC365A5" w:rsidR="001809BC" w:rsidRPr="00A37EA0" w:rsidRDefault="00E03767" w:rsidP="00202E4E">
      <w:pPr>
        <w:pStyle w:val="Corpsdetexte"/>
        <w:numPr>
          <w:ilvl w:val="0"/>
          <w:numId w:val="39"/>
        </w:numPr>
        <w:rPr>
          <w:b/>
          <w:bCs/>
        </w:rPr>
      </w:pPr>
      <w:r>
        <w:rPr>
          <w:i/>
          <w:iCs/>
          <w:color w:val="17365D" w:themeColor="text2" w:themeShade="BF"/>
        </w:rPr>
        <w:t>D</w:t>
      </w:r>
      <w:r w:rsidR="00F47C59" w:rsidRPr="00A37EA0">
        <w:rPr>
          <w:i/>
          <w:iCs/>
          <w:color w:val="17365D" w:themeColor="text2" w:themeShade="BF"/>
        </w:rPr>
        <w:t>éclarer</w:t>
      </w:r>
      <w:r w:rsidR="00446910" w:rsidRPr="00A37EA0">
        <w:rPr>
          <w:i/>
          <w:iCs/>
          <w:color w:val="17365D" w:themeColor="text2" w:themeShade="BF"/>
        </w:rPr>
        <w:t xml:space="preserve"> deux interventions</w:t>
      </w:r>
      <w:r w:rsidR="00446910" w:rsidRPr="00184A25">
        <w:rPr>
          <w:i/>
          <w:iCs/>
          <w:color w:val="17365D" w:themeColor="text2" w:themeShade="BF"/>
        </w:rPr>
        <w:t xml:space="preserve"> avec</w:t>
      </w:r>
      <w:r w:rsidR="00446910" w:rsidRPr="00BF3DAE">
        <w:rPr>
          <w:i/>
          <w:iCs/>
          <w:color w:val="17365D" w:themeColor="text2" w:themeShade="BF"/>
        </w:rPr>
        <w:t>,</w:t>
      </w:r>
      <w:r w:rsidR="00446910" w:rsidRPr="00C02B5B">
        <w:rPr>
          <w:i/>
          <w:iCs/>
          <w:color w:val="17365D" w:themeColor="text2" w:themeShade="BF"/>
        </w:rPr>
        <w:t xml:space="preserve"> pour chacun</w:t>
      </w:r>
      <w:r w:rsidR="00446910" w:rsidRPr="00007EBB">
        <w:rPr>
          <w:i/>
          <w:iCs/>
          <w:color w:val="17365D" w:themeColor="text2" w:themeShade="BF"/>
        </w:rPr>
        <w:t>e d’entre elles, un tableau Natur</w:t>
      </w:r>
      <w:r w:rsidR="00F57804">
        <w:rPr>
          <w:i/>
          <w:iCs/>
          <w:color w:val="17365D" w:themeColor="text2" w:themeShade="BF"/>
        </w:rPr>
        <w:t>e</w:t>
      </w:r>
      <w:r w:rsidR="00446910" w:rsidRPr="00007EBB">
        <w:rPr>
          <w:i/>
          <w:iCs/>
          <w:color w:val="17365D" w:themeColor="text2" w:themeShade="BF"/>
        </w:rPr>
        <w:t>_PBO_PTO contenant un seul triplet de valeur</w:t>
      </w:r>
      <w:r>
        <w:rPr>
          <w:i/>
          <w:iCs/>
          <w:color w:val="17365D" w:themeColor="text2" w:themeShade="BF"/>
        </w:rPr>
        <w:t>s</w:t>
      </w:r>
      <w:r w:rsidR="00A37EA0" w:rsidRPr="00A505C4">
        <w:rPr>
          <w:i/>
          <w:iCs/>
          <w:color w:val="17365D" w:themeColor="text2" w:themeShade="BF"/>
        </w:rPr>
        <w:t xml:space="preserve">, une référence inter DO </w:t>
      </w:r>
      <w:r w:rsidR="00A37EA0" w:rsidRPr="00CC4EDB">
        <w:rPr>
          <w:i/>
          <w:iCs/>
          <w:color w:val="17365D" w:themeColor="text2" w:themeShade="BF"/>
        </w:rPr>
        <w:t>distincte et l</w:t>
      </w:r>
      <w:r w:rsidR="00A37EA0" w:rsidRPr="00A37EA0">
        <w:rPr>
          <w:i/>
          <w:iCs/>
          <w:color w:val="17365D" w:themeColor="text2" w:themeShade="BF"/>
        </w:rPr>
        <w:t xml:space="preserve">’horodatage correspondant </w:t>
      </w:r>
    </w:p>
    <w:p w14:paraId="28EC566F" w14:textId="05450123" w:rsidR="00226BE3" w:rsidRDefault="00226BE3">
      <w:r>
        <w:br w:type="page"/>
      </w:r>
    </w:p>
    <w:p w14:paraId="011854B3" w14:textId="638356C0" w:rsidR="00693A7E" w:rsidRPr="00EB0D5B" w:rsidRDefault="00693A7E" w:rsidP="00693A7E">
      <w:pPr>
        <w:pStyle w:val="Titre2"/>
        <w:tabs>
          <w:tab w:val="num" w:pos="2269"/>
        </w:tabs>
        <w:spacing w:after="0"/>
      </w:pPr>
      <w:bookmarkStart w:id="146" w:name="_Toc117870312"/>
      <w:r w:rsidRPr="00EB0D5B">
        <w:t>Cas</w:t>
      </w:r>
      <w:r w:rsidR="009563D6">
        <w:t xml:space="preserve"> du </w:t>
      </w:r>
      <w:r w:rsidR="00804EAD">
        <w:t>PM hors couverture</w:t>
      </w:r>
      <w:r w:rsidR="009563D6">
        <w:t xml:space="preserve"> réseau mobile</w:t>
      </w:r>
      <w:bookmarkEnd w:id="146"/>
    </w:p>
    <w:p w14:paraId="524D7E10" w14:textId="74A16917" w:rsidR="0015246D" w:rsidRPr="00EB0D5B" w:rsidRDefault="0015246D" w:rsidP="0015246D">
      <w:pPr>
        <w:rPr>
          <w:rFonts w:ascii="Arial" w:hAnsi="Arial"/>
          <w:sz w:val="22"/>
          <w:szCs w:val="22"/>
        </w:rPr>
      </w:pPr>
    </w:p>
    <w:p w14:paraId="2F2A90B7" w14:textId="56D67D5C" w:rsidR="00C12C74" w:rsidRPr="0028705D" w:rsidRDefault="00977849">
      <w:pPr>
        <w:rPr>
          <w:rFonts w:ascii="Arial" w:hAnsi="Arial" w:cs="Arial"/>
          <w:sz w:val="20"/>
          <w:szCs w:val="20"/>
        </w:rPr>
      </w:pPr>
      <w:r w:rsidRPr="0028705D">
        <w:rPr>
          <w:rFonts w:ascii="Arial" w:hAnsi="Arial" w:cs="Arial"/>
          <w:sz w:val="20"/>
          <w:szCs w:val="20"/>
        </w:rPr>
        <w:t>Le graphe ci-dessous décrit le cas où la couverture réseau au PM</w:t>
      </w:r>
      <w:r w:rsidR="00983EAF" w:rsidRPr="0028705D">
        <w:rPr>
          <w:rFonts w:ascii="Arial" w:hAnsi="Arial" w:cs="Arial"/>
          <w:sz w:val="20"/>
          <w:szCs w:val="20"/>
        </w:rPr>
        <w:t xml:space="preserve"> est</w:t>
      </w:r>
      <w:r w:rsidRPr="0028705D">
        <w:rPr>
          <w:rFonts w:ascii="Arial" w:hAnsi="Arial" w:cs="Arial"/>
          <w:sz w:val="20"/>
          <w:szCs w:val="20"/>
        </w:rPr>
        <w:t xml:space="preserve"> absente. </w:t>
      </w:r>
      <w:r w:rsidR="00804EAD" w:rsidRPr="0028705D">
        <w:rPr>
          <w:rFonts w:ascii="Arial" w:hAnsi="Arial" w:cs="Arial"/>
          <w:sz w:val="20"/>
          <w:szCs w:val="20"/>
        </w:rPr>
        <w:t xml:space="preserve"> </w:t>
      </w:r>
    </w:p>
    <w:p w14:paraId="7FA5CE59" w14:textId="7A5CCDAB" w:rsidR="009E6472" w:rsidRDefault="006B7C9A" w:rsidP="006B7C9A">
      <w:pPr>
        <w:jc w:val="center"/>
        <w:rPr>
          <w:rFonts w:ascii="Arial" w:hAnsi="Arial" w:cs="Arial"/>
          <w:i/>
          <w:iCs/>
          <w:color w:val="8DB3E2" w:themeColor="text2" w:themeTint="66"/>
          <w:sz w:val="22"/>
          <w:szCs w:val="22"/>
        </w:rPr>
      </w:pPr>
      <w:r>
        <w:rPr>
          <w:noProof/>
        </w:rPr>
        <w:drawing>
          <wp:inline distT="0" distB="0" distL="0" distR="0" wp14:anchorId="177B1033" wp14:editId="14C4EC59">
            <wp:extent cx="5321508" cy="40849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35086" cy="4095348"/>
                    </a:xfrm>
                    <a:prstGeom prst="rect">
                      <a:avLst/>
                    </a:prstGeom>
                  </pic:spPr>
                </pic:pic>
              </a:graphicData>
            </a:graphic>
          </wp:inline>
        </w:drawing>
      </w:r>
    </w:p>
    <w:p w14:paraId="485B51EB" w14:textId="5D116887" w:rsidR="005D2CFD" w:rsidRDefault="005D2CFD" w:rsidP="005D2CFD">
      <w:pPr>
        <w:rPr>
          <w:rFonts w:ascii="Arial" w:hAnsi="Arial" w:cs="Arial"/>
          <w:i/>
          <w:iCs/>
          <w:color w:val="8DB3E2" w:themeColor="text2" w:themeTint="66"/>
          <w:sz w:val="22"/>
          <w:szCs w:val="22"/>
        </w:rPr>
      </w:pPr>
    </w:p>
    <w:p w14:paraId="5134812F" w14:textId="77777777" w:rsidR="00964CDF" w:rsidRPr="00964CDF" w:rsidRDefault="00964CDF" w:rsidP="00F57856">
      <w:pPr>
        <w:pStyle w:val="Titre2"/>
        <w:rPr>
          <w:sz w:val="22"/>
          <w:szCs w:val="22"/>
        </w:rPr>
      </w:pPr>
      <w:bookmarkStart w:id="147" w:name="_Toc117870313"/>
      <w:r>
        <w:t>Gestion de l’OI à la réception de M1/M3</w:t>
      </w:r>
      <w:bookmarkEnd w:id="147"/>
    </w:p>
    <w:p w14:paraId="664CC176" w14:textId="77777777" w:rsidR="00964CDF" w:rsidRDefault="00964CDF" w:rsidP="00964CDF">
      <w:pPr>
        <w:rPr>
          <w:rFonts w:ascii="Arial" w:hAnsi="Arial" w:cs="Arial"/>
          <w:sz w:val="20"/>
          <w:szCs w:val="20"/>
        </w:rPr>
      </w:pPr>
      <w:r w:rsidRPr="0028705D">
        <w:rPr>
          <w:rFonts w:ascii="Arial" w:hAnsi="Arial" w:cs="Arial"/>
          <w:sz w:val="20"/>
          <w:szCs w:val="20"/>
        </w:rPr>
        <w:t xml:space="preserve">Le graphe ci-dessous décrit </w:t>
      </w:r>
      <w:r>
        <w:rPr>
          <w:rFonts w:ascii="Arial" w:hAnsi="Arial" w:cs="Arial"/>
          <w:sz w:val="20"/>
          <w:szCs w:val="20"/>
        </w:rPr>
        <w:t>les règles de gestion à la réception d’un message M1 ou M3 par l’OI</w:t>
      </w:r>
      <w:r w:rsidRPr="0028705D">
        <w:rPr>
          <w:rFonts w:ascii="Arial" w:hAnsi="Arial" w:cs="Arial"/>
          <w:sz w:val="20"/>
          <w:szCs w:val="20"/>
        </w:rPr>
        <w:t>.</w:t>
      </w:r>
    </w:p>
    <w:p w14:paraId="669BBD11" w14:textId="442683B6" w:rsidR="002D3BD8" w:rsidRDefault="002D3BD8">
      <w:pPr>
        <w:rPr>
          <w:rFonts w:ascii="Arial" w:hAnsi="Arial" w:cs="Arial"/>
          <w:i/>
          <w:iCs/>
          <w:color w:val="8DB3E2" w:themeColor="text2" w:themeTint="66"/>
          <w:sz w:val="22"/>
          <w:szCs w:val="22"/>
        </w:rPr>
      </w:pPr>
    </w:p>
    <w:p w14:paraId="26F8DF74" w14:textId="1E1DEAB7" w:rsidR="00BB7CC3" w:rsidRPr="005F081F" w:rsidRDefault="00BB7CC3" w:rsidP="00BB7CC3">
      <w:pPr>
        <w:rPr>
          <w:rFonts w:ascii="Arial" w:hAnsi="Arial" w:cs="Arial"/>
          <w:sz w:val="20"/>
          <w:szCs w:val="20"/>
        </w:rPr>
      </w:pPr>
      <w:r>
        <w:rPr>
          <w:rFonts w:ascii="Arial" w:hAnsi="Arial" w:cs="Arial"/>
          <w:sz w:val="20"/>
          <w:szCs w:val="20"/>
        </w:rPr>
        <w:t>Il permet notamment de définir les règles</w:t>
      </w:r>
      <w:r w:rsidRPr="005F081F">
        <w:rPr>
          <w:rFonts w:ascii="Arial" w:hAnsi="Arial" w:cs="Arial"/>
          <w:sz w:val="20"/>
          <w:szCs w:val="20"/>
        </w:rPr>
        <w:t xml:space="preserve"> de gestion </w:t>
      </w:r>
      <w:r>
        <w:rPr>
          <w:rFonts w:ascii="Arial" w:hAnsi="Arial" w:cs="Arial"/>
          <w:sz w:val="20"/>
          <w:szCs w:val="20"/>
        </w:rPr>
        <w:t>en cas de :</w:t>
      </w:r>
    </w:p>
    <w:p w14:paraId="34A13338" w14:textId="77777777" w:rsidR="00BB7CC3" w:rsidRPr="005F081F" w:rsidRDefault="00BB7CC3" w:rsidP="00BB7CC3">
      <w:pPr>
        <w:pStyle w:val="Paragraphedeliste"/>
        <w:numPr>
          <w:ilvl w:val="0"/>
          <w:numId w:val="50"/>
        </w:numPr>
        <w:rPr>
          <w:rFonts w:ascii="Arial" w:hAnsi="Arial"/>
        </w:rPr>
      </w:pPr>
      <w:r w:rsidRPr="005F081F">
        <w:rPr>
          <w:rFonts w:ascii="Arial" w:hAnsi="Arial"/>
        </w:rPr>
        <w:t>Doublon de M1/M3</w:t>
      </w:r>
    </w:p>
    <w:p w14:paraId="2736A929" w14:textId="625E11D8" w:rsidR="00BB7CC3" w:rsidRPr="005F081F" w:rsidRDefault="00BB7CC3" w:rsidP="00BB7CC3">
      <w:pPr>
        <w:pStyle w:val="Paragraphedeliste"/>
        <w:numPr>
          <w:ilvl w:val="0"/>
          <w:numId w:val="50"/>
        </w:numPr>
        <w:rPr>
          <w:rFonts w:ascii="Arial" w:hAnsi="Arial"/>
        </w:rPr>
      </w:pPr>
      <w:r w:rsidRPr="005F081F">
        <w:rPr>
          <w:rFonts w:ascii="Arial" w:hAnsi="Arial"/>
        </w:rPr>
        <w:t>Réémission d’un M1/M3 modifié (</w:t>
      </w:r>
      <w:proofErr w:type="spellStart"/>
      <w:r w:rsidRPr="005F081F">
        <w:rPr>
          <w:rFonts w:ascii="Arial" w:hAnsi="Arial"/>
        </w:rPr>
        <w:t>i.e</w:t>
      </w:r>
      <w:proofErr w:type="spellEnd"/>
      <w:r w:rsidRPr="005F081F">
        <w:rPr>
          <w:rFonts w:ascii="Arial" w:hAnsi="Arial"/>
        </w:rPr>
        <w:t xml:space="preserve"> </w:t>
      </w:r>
      <w:proofErr w:type="spellStart"/>
      <w:r w:rsidRPr="005F081F">
        <w:rPr>
          <w:rFonts w:ascii="Arial" w:hAnsi="Arial"/>
        </w:rPr>
        <w:t>ref</w:t>
      </w:r>
      <w:proofErr w:type="spellEnd"/>
      <w:r w:rsidRPr="005F081F">
        <w:rPr>
          <w:rFonts w:ascii="Arial" w:hAnsi="Arial"/>
        </w:rPr>
        <w:t xml:space="preserve"> inter DO similaire mais </w:t>
      </w:r>
      <w:r w:rsidR="00F849CF" w:rsidRPr="005F081F">
        <w:rPr>
          <w:rFonts w:ascii="Arial" w:hAnsi="Arial"/>
        </w:rPr>
        <w:t>un autre champ</w:t>
      </w:r>
      <w:r w:rsidRPr="005F081F">
        <w:rPr>
          <w:rFonts w:ascii="Arial" w:hAnsi="Arial"/>
        </w:rPr>
        <w:t xml:space="preserve"> a été modifié)</w:t>
      </w:r>
    </w:p>
    <w:p w14:paraId="77045E1C" w14:textId="77777777" w:rsidR="00BB7CC3" w:rsidRPr="005F081F" w:rsidRDefault="00BB7CC3" w:rsidP="00BB7CC3">
      <w:pPr>
        <w:pStyle w:val="Paragraphedeliste"/>
        <w:numPr>
          <w:ilvl w:val="0"/>
          <w:numId w:val="50"/>
        </w:numPr>
        <w:rPr>
          <w:rFonts w:ascii="Arial" w:hAnsi="Arial"/>
        </w:rPr>
      </w:pPr>
      <w:r w:rsidRPr="005F081F">
        <w:rPr>
          <w:rFonts w:ascii="Arial" w:hAnsi="Arial"/>
        </w:rPr>
        <w:t>Envoi de M3 avant M1</w:t>
      </w:r>
    </w:p>
    <w:p w14:paraId="7D9B5EAA" w14:textId="77777777" w:rsidR="00BB7CC3" w:rsidRPr="005F081F" w:rsidRDefault="00BB7CC3" w:rsidP="00BB7CC3">
      <w:pPr>
        <w:rPr>
          <w:rFonts w:ascii="Arial" w:hAnsi="Arial" w:cs="Arial"/>
          <w:sz w:val="20"/>
          <w:szCs w:val="20"/>
        </w:rPr>
      </w:pPr>
      <w:r w:rsidRPr="005F081F">
        <w:rPr>
          <w:rFonts w:ascii="Arial" w:hAnsi="Arial" w:cs="Arial"/>
          <w:sz w:val="20"/>
          <w:szCs w:val="20"/>
        </w:rPr>
        <w:t>Lorsqu’un OI envoie un R Mx KO à un DO, l’OI ne doit pas inscrire le message d’origine dans sa base. Cela permet à un DO de pouvoir renvoyer un message corrigé sans que celui-ci soit considéré comme un doublon par l’OI.</w:t>
      </w:r>
    </w:p>
    <w:p w14:paraId="23C202EC" w14:textId="20F6D10B" w:rsidR="002D3BD8" w:rsidRDefault="002D3BD8" w:rsidP="00866A31">
      <w:pPr>
        <w:rPr>
          <w:rFonts w:ascii="Arial" w:hAnsi="Arial" w:cs="Arial"/>
          <w:sz w:val="20"/>
          <w:szCs w:val="20"/>
        </w:rPr>
      </w:pPr>
    </w:p>
    <w:p w14:paraId="5F4209E2" w14:textId="77777777" w:rsidR="00D674A7" w:rsidRDefault="00D674A7" w:rsidP="00866A31">
      <w:pPr>
        <w:rPr>
          <w:rFonts w:ascii="Arial" w:hAnsi="Arial" w:cs="Arial"/>
          <w:sz w:val="20"/>
          <w:szCs w:val="20"/>
        </w:rPr>
      </w:pPr>
    </w:p>
    <w:p w14:paraId="2FFD9B1A" w14:textId="77777777" w:rsidR="00287BED" w:rsidRDefault="00287BED">
      <w:pPr>
        <w:sectPr w:rsidR="00287BED" w:rsidSect="000E66E2">
          <w:headerReference w:type="even" r:id="rId18"/>
          <w:footerReference w:type="even" r:id="rId19"/>
          <w:pgSz w:w="11900" w:h="16840"/>
          <w:pgMar w:top="851" w:right="851" w:bottom="567" w:left="1418" w:header="567" w:footer="284" w:gutter="0"/>
          <w:cols w:space="708"/>
          <w:docGrid w:linePitch="326"/>
        </w:sectPr>
      </w:pPr>
    </w:p>
    <w:p w14:paraId="158DE731" w14:textId="77777777" w:rsidR="00911078" w:rsidRDefault="00DE7593">
      <w:pPr>
        <w:rPr>
          <w:noProof/>
        </w:rPr>
      </w:pPr>
      <w:r>
        <w:t xml:space="preserve">  </w:t>
      </w:r>
      <w:bookmarkStart w:id="148" w:name="_Toc107491005"/>
    </w:p>
    <w:p w14:paraId="16E684C5" w14:textId="12ADE495" w:rsidR="003076BF" w:rsidRDefault="00DE7593">
      <w:pPr>
        <w:sectPr w:rsidR="003076BF" w:rsidSect="00B30391">
          <w:pgSz w:w="16840" w:h="11900" w:orient="landscape"/>
          <w:pgMar w:top="1418" w:right="851" w:bottom="851" w:left="567" w:header="567" w:footer="284" w:gutter="0"/>
          <w:cols w:space="708"/>
          <w:docGrid w:linePitch="326"/>
        </w:sectPr>
      </w:pPr>
      <w:del w:id="149" w:author="FAY, JULIEN" w:date="2022-10-26T14:14:00Z">
        <w:r w:rsidDel="00631B7D">
          <w:rPr>
            <w:noProof/>
          </w:rPr>
          <w:drawing>
            <wp:inline distT="0" distB="0" distL="0" distR="0" wp14:anchorId="63835E73" wp14:editId="24BB3DD2">
              <wp:extent cx="9792970" cy="51689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9792970" cy="5168900"/>
                      </a:xfrm>
                      <a:prstGeom prst="rect">
                        <a:avLst/>
                      </a:prstGeom>
                    </pic:spPr>
                  </pic:pic>
                </a:graphicData>
              </a:graphic>
            </wp:inline>
          </w:drawing>
        </w:r>
      </w:del>
      <w:bookmarkEnd w:id="148"/>
      <w:ins w:id="150" w:author="FAY, JULIEN" w:date="2022-10-26T14:14:00Z">
        <w:r w:rsidR="00631B7D" w:rsidRPr="00631B7D">
          <w:rPr>
            <w:noProof/>
          </w:rPr>
          <w:t xml:space="preserve"> </w:t>
        </w:r>
        <w:r w:rsidR="00631B7D">
          <w:rPr>
            <w:noProof/>
          </w:rPr>
          <w:drawing>
            <wp:inline distT="0" distB="0" distL="0" distR="0" wp14:anchorId="5595349F" wp14:editId="32412DEB">
              <wp:extent cx="9792970" cy="4932045"/>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792970" cy="4932045"/>
                      </a:xfrm>
                      <a:prstGeom prst="rect">
                        <a:avLst/>
                      </a:prstGeom>
                    </pic:spPr>
                  </pic:pic>
                </a:graphicData>
              </a:graphic>
            </wp:inline>
          </w:drawing>
        </w:r>
      </w:ins>
    </w:p>
    <w:p w14:paraId="1801286B" w14:textId="37D67412" w:rsidR="00804EAD" w:rsidRPr="00693A7E" w:rsidRDefault="00804EAD" w:rsidP="00804EAD">
      <w:pPr>
        <w:pStyle w:val="Titre2"/>
      </w:pPr>
      <w:bookmarkStart w:id="151" w:name="_Toc117870314"/>
      <w:r w:rsidRPr="00EB0D5B">
        <w:t xml:space="preserve">Cas </w:t>
      </w:r>
      <w:r w:rsidR="009563D6">
        <w:t>du pb</w:t>
      </w:r>
      <w:r w:rsidR="009245AB">
        <w:t xml:space="preserve"> SI provoquant l’envoi de </w:t>
      </w:r>
      <w:r w:rsidR="00144878">
        <w:t>M</w:t>
      </w:r>
      <w:r w:rsidR="006B7C9A">
        <w:t>3</w:t>
      </w:r>
      <w:r>
        <w:t xml:space="preserve"> </w:t>
      </w:r>
      <w:r w:rsidR="009563D6">
        <w:t>avant</w:t>
      </w:r>
      <w:r>
        <w:t xml:space="preserve"> M1</w:t>
      </w:r>
      <w:bookmarkEnd w:id="151"/>
    </w:p>
    <w:p w14:paraId="71C7A2A2" w14:textId="5DBB6CA7" w:rsidR="007B7AE1" w:rsidRPr="0028705D" w:rsidRDefault="00D152A7" w:rsidP="0028705D">
      <w:pPr>
        <w:jc w:val="both"/>
        <w:rPr>
          <w:rFonts w:ascii="Arial" w:hAnsi="Arial" w:cs="Arial"/>
          <w:sz w:val="20"/>
          <w:szCs w:val="20"/>
        </w:rPr>
      </w:pPr>
      <w:r w:rsidRPr="0028705D">
        <w:rPr>
          <w:rFonts w:ascii="Arial" w:hAnsi="Arial" w:cs="Arial"/>
          <w:sz w:val="20"/>
          <w:szCs w:val="20"/>
        </w:rPr>
        <w:t xml:space="preserve">En cas d’anomalie SI provoquant des envois de </w:t>
      </w:r>
      <w:r w:rsidR="00144878" w:rsidRPr="0028705D">
        <w:rPr>
          <w:rFonts w:ascii="Arial" w:hAnsi="Arial" w:cs="Arial"/>
          <w:sz w:val="20"/>
          <w:szCs w:val="20"/>
        </w:rPr>
        <w:t>M</w:t>
      </w:r>
      <w:r w:rsidR="006B7C9A" w:rsidRPr="0028705D">
        <w:rPr>
          <w:rFonts w:ascii="Arial" w:hAnsi="Arial" w:cs="Arial"/>
          <w:sz w:val="20"/>
          <w:szCs w:val="20"/>
        </w:rPr>
        <w:t>3</w:t>
      </w:r>
      <w:r w:rsidRPr="0028705D">
        <w:rPr>
          <w:rFonts w:ascii="Arial" w:hAnsi="Arial" w:cs="Arial"/>
          <w:sz w:val="20"/>
          <w:szCs w:val="20"/>
        </w:rPr>
        <w:t xml:space="preserve"> avant M1, le séquencement tel que spécifié</w:t>
      </w:r>
      <w:r>
        <w:rPr>
          <w:rFonts w:ascii="Arial" w:hAnsi="Arial"/>
          <w:sz w:val="22"/>
          <w:szCs w:val="22"/>
        </w:rPr>
        <w:t xml:space="preserve"> </w:t>
      </w:r>
      <w:r w:rsidRPr="0028705D">
        <w:rPr>
          <w:rFonts w:ascii="Arial" w:hAnsi="Arial" w:cs="Arial"/>
          <w:sz w:val="20"/>
          <w:szCs w:val="20"/>
        </w:rPr>
        <w:t>dans les sections 2.2.1 à 2.2.</w:t>
      </w:r>
      <w:r w:rsidR="0028705D" w:rsidRPr="0028705D">
        <w:rPr>
          <w:rFonts w:ascii="Arial" w:hAnsi="Arial" w:cs="Arial"/>
          <w:sz w:val="20"/>
          <w:szCs w:val="20"/>
        </w:rPr>
        <w:t>5</w:t>
      </w:r>
      <w:r w:rsidRPr="0028705D">
        <w:rPr>
          <w:rFonts w:ascii="Arial" w:hAnsi="Arial" w:cs="Arial"/>
          <w:sz w:val="20"/>
          <w:szCs w:val="20"/>
        </w:rPr>
        <w:t xml:space="preserve"> permet de gérer le </w:t>
      </w:r>
      <w:proofErr w:type="spellStart"/>
      <w:r w:rsidRPr="0028705D">
        <w:rPr>
          <w:rFonts w:ascii="Arial" w:hAnsi="Arial" w:cs="Arial"/>
          <w:sz w:val="20"/>
          <w:szCs w:val="20"/>
        </w:rPr>
        <w:t>usecase</w:t>
      </w:r>
      <w:proofErr w:type="spellEnd"/>
      <w:r w:rsidRPr="0028705D">
        <w:rPr>
          <w:rFonts w:ascii="Arial" w:hAnsi="Arial" w:cs="Arial"/>
          <w:sz w:val="20"/>
          <w:szCs w:val="20"/>
        </w:rPr>
        <w:t xml:space="preserve"> en garantissant la transmissions des horodatages</w:t>
      </w:r>
      <w:r w:rsidR="00446910" w:rsidRPr="0028705D">
        <w:rPr>
          <w:rFonts w:ascii="Arial" w:hAnsi="Arial" w:cs="Arial"/>
          <w:sz w:val="20"/>
          <w:szCs w:val="20"/>
        </w:rPr>
        <w:t xml:space="preserve"> HD&amp;HF</w:t>
      </w:r>
      <w:r w:rsidRPr="0028705D">
        <w:rPr>
          <w:rFonts w:ascii="Arial" w:hAnsi="Arial" w:cs="Arial"/>
          <w:sz w:val="20"/>
          <w:szCs w:val="20"/>
        </w:rPr>
        <w:t xml:space="preserve"> aux </w:t>
      </w:r>
      <w:proofErr w:type="spellStart"/>
      <w:r w:rsidRPr="0028705D">
        <w:rPr>
          <w:rFonts w:ascii="Arial" w:hAnsi="Arial" w:cs="Arial"/>
          <w:sz w:val="20"/>
          <w:szCs w:val="20"/>
        </w:rPr>
        <w:t>OI</w:t>
      </w:r>
      <w:r w:rsidR="006B7C9A" w:rsidRPr="0028705D">
        <w:rPr>
          <w:rFonts w:ascii="Arial" w:hAnsi="Arial" w:cs="Arial"/>
          <w:sz w:val="20"/>
          <w:szCs w:val="20"/>
        </w:rPr>
        <w:t>s</w:t>
      </w:r>
      <w:proofErr w:type="spellEnd"/>
      <w:r w:rsidRPr="0028705D">
        <w:rPr>
          <w:rFonts w:ascii="Arial" w:hAnsi="Arial" w:cs="Arial"/>
          <w:sz w:val="20"/>
          <w:szCs w:val="20"/>
        </w:rPr>
        <w:t>/</w:t>
      </w:r>
      <w:proofErr w:type="spellStart"/>
      <w:r w:rsidRPr="0028705D">
        <w:rPr>
          <w:rFonts w:ascii="Arial" w:hAnsi="Arial" w:cs="Arial"/>
          <w:sz w:val="20"/>
          <w:szCs w:val="20"/>
        </w:rPr>
        <w:t>OCs</w:t>
      </w:r>
      <w:proofErr w:type="spellEnd"/>
      <w:r w:rsidRPr="0028705D">
        <w:rPr>
          <w:rFonts w:ascii="Arial" w:hAnsi="Arial" w:cs="Arial"/>
          <w:sz w:val="20"/>
          <w:szCs w:val="20"/>
        </w:rPr>
        <w:t xml:space="preserve">. La réception de M1 </w:t>
      </w:r>
      <w:r w:rsidR="008602C8">
        <w:rPr>
          <w:rFonts w:ascii="Arial" w:hAnsi="Arial" w:cs="Arial"/>
          <w:sz w:val="20"/>
          <w:szCs w:val="20"/>
        </w:rPr>
        <w:t xml:space="preserve">après M3 </w:t>
      </w:r>
      <w:r w:rsidRPr="0028705D">
        <w:rPr>
          <w:rFonts w:ascii="Arial" w:hAnsi="Arial" w:cs="Arial"/>
          <w:sz w:val="20"/>
          <w:szCs w:val="20"/>
        </w:rPr>
        <w:t>ne déclenchera aucun autre flu</w:t>
      </w:r>
      <w:r w:rsidR="00444B54">
        <w:rPr>
          <w:rFonts w:ascii="Arial" w:hAnsi="Arial" w:cs="Arial"/>
          <w:sz w:val="20"/>
          <w:szCs w:val="20"/>
        </w:rPr>
        <w:t>x</w:t>
      </w:r>
      <w:r w:rsidR="003563FB">
        <w:rPr>
          <w:rFonts w:ascii="Arial" w:hAnsi="Arial" w:cs="Arial"/>
          <w:sz w:val="20"/>
          <w:szCs w:val="20"/>
        </w:rPr>
        <w:t xml:space="preserve"> </w:t>
      </w:r>
      <w:r w:rsidR="003563FB" w:rsidRPr="00C05BE6">
        <w:rPr>
          <w:rFonts w:ascii="Arial" w:hAnsi="Arial" w:cs="Arial"/>
          <w:sz w:val="20"/>
          <w:szCs w:val="20"/>
        </w:rPr>
        <w:t xml:space="preserve">et l’OI devra veiller à ne pas effacer les données </w:t>
      </w:r>
      <w:r w:rsidR="00A65F61" w:rsidRPr="009F03DD">
        <w:rPr>
          <w:rFonts w:ascii="Arial" w:hAnsi="Arial" w:cs="Arial"/>
          <w:sz w:val="20"/>
          <w:szCs w:val="20"/>
        </w:rPr>
        <w:t xml:space="preserve">précédemment </w:t>
      </w:r>
      <w:r w:rsidR="003563FB" w:rsidRPr="009F03DD">
        <w:rPr>
          <w:rFonts w:ascii="Arial" w:hAnsi="Arial" w:cs="Arial"/>
          <w:sz w:val="20"/>
          <w:szCs w:val="20"/>
        </w:rPr>
        <w:t>reçues dans M3.</w:t>
      </w:r>
    </w:p>
    <w:p w14:paraId="15E66E8F" w14:textId="77777777" w:rsidR="007B7AE1" w:rsidRDefault="007B7AE1">
      <w:pPr>
        <w:rPr>
          <w:rFonts w:ascii="Arial" w:hAnsi="Arial"/>
          <w:sz w:val="22"/>
          <w:szCs w:val="22"/>
        </w:rPr>
      </w:pPr>
    </w:p>
    <w:p w14:paraId="6575DBE0" w14:textId="15D41F60" w:rsidR="007B7AE1" w:rsidRDefault="00187A69" w:rsidP="00187A69">
      <w:pPr>
        <w:jc w:val="center"/>
        <w:rPr>
          <w:rFonts w:ascii="Arial" w:hAnsi="Arial"/>
          <w:sz w:val="22"/>
          <w:szCs w:val="22"/>
        </w:rPr>
      </w:pPr>
      <w:r>
        <w:rPr>
          <w:noProof/>
        </w:rPr>
        <w:drawing>
          <wp:inline distT="0" distB="0" distL="0" distR="0" wp14:anchorId="05C46D23" wp14:editId="56ECCC08">
            <wp:extent cx="5246557" cy="4055173"/>
            <wp:effectExtent l="0" t="0" r="0" b="254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50548" cy="4058258"/>
                    </a:xfrm>
                    <a:prstGeom prst="rect">
                      <a:avLst/>
                    </a:prstGeom>
                  </pic:spPr>
                </pic:pic>
              </a:graphicData>
            </a:graphic>
          </wp:inline>
        </w:drawing>
      </w:r>
    </w:p>
    <w:p w14:paraId="7EE8CEF3" w14:textId="77777777" w:rsidR="00A91693" w:rsidRDefault="00A91693">
      <w:pPr>
        <w:rPr>
          <w:rFonts w:ascii="Arial" w:eastAsia="Arial Unicode MS" w:hAnsi="Arial" w:cs="Courier"/>
          <w:b/>
          <w:color w:val="999999"/>
          <w:sz w:val="26"/>
          <w:szCs w:val="20"/>
        </w:rPr>
      </w:pPr>
      <w:bookmarkStart w:id="152" w:name="_Toc89988561"/>
      <w:bookmarkStart w:id="153" w:name="_Toc90049595"/>
      <w:r>
        <w:br w:type="page"/>
      </w:r>
    </w:p>
    <w:p w14:paraId="638A9188" w14:textId="16FDAE17" w:rsidR="00175426" w:rsidRDefault="00807AEB" w:rsidP="00807AEB">
      <w:pPr>
        <w:pStyle w:val="Titre1"/>
        <w:numPr>
          <w:ilvl w:val="0"/>
          <w:numId w:val="23"/>
        </w:numPr>
      </w:pPr>
      <w:bookmarkStart w:id="154" w:name="_Toc117870315"/>
      <w:bookmarkEnd w:id="152"/>
      <w:bookmarkEnd w:id="153"/>
      <w:proofErr w:type="spellStart"/>
      <w:r>
        <w:t>Swagger</w:t>
      </w:r>
      <w:bookmarkEnd w:id="154"/>
      <w:proofErr w:type="spellEnd"/>
    </w:p>
    <w:p w14:paraId="3DFAB565" w14:textId="7AA331AB" w:rsidR="00807AEB" w:rsidRDefault="00807AEB" w:rsidP="00807AEB"/>
    <w:p w14:paraId="61B56501" w14:textId="45459E14" w:rsidR="00807AEB" w:rsidRDefault="00807AEB" w:rsidP="00807AEB"/>
    <w:p w14:paraId="12288335" w14:textId="77777777" w:rsidR="00807AEB" w:rsidRDefault="00000000" w:rsidP="00807AEB">
      <w:pPr>
        <w:pStyle w:val="Retrait"/>
        <w:ind w:left="0"/>
        <w:rPr>
          <w:lang w:eastAsia="x-none"/>
        </w:rPr>
      </w:pPr>
      <w:hyperlink r:id="rId23" w:history="1">
        <w:r w:rsidR="00807AEB" w:rsidRPr="00F11599">
          <w:rPr>
            <w:rStyle w:val="Lienhypertexte"/>
          </w:rPr>
          <w:t>https://github.com/before-interop/E-Intervention</w:t>
        </w:r>
      </w:hyperlink>
    </w:p>
    <w:p w14:paraId="1ACE2E67" w14:textId="77777777" w:rsidR="00807AEB" w:rsidRDefault="00807AEB" w:rsidP="00807AEB"/>
    <w:p w14:paraId="0D736FB8" w14:textId="77777777" w:rsidR="00807AEB" w:rsidRPr="002F196F" w:rsidRDefault="00807AEB" w:rsidP="00807AEB">
      <w:pPr>
        <w:pStyle w:val="Titre1"/>
        <w:numPr>
          <w:ilvl w:val="0"/>
          <w:numId w:val="23"/>
        </w:numPr>
      </w:pPr>
      <w:bookmarkStart w:id="155" w:name="_Toc117870316"/>
      <w:r>
        <w:t>Evolutions potentielles</w:t>
      </w:r>
      <w:bookmarkEnd w:id="155"/>
    </w:p>
    <w:p w14:paraId="5E62C02D" w14:textId="77777777" w:rsidR="00807AEB" w:rsidRPr="00911078" w:rsidRDefault="00807AEB" w:rsidP="00A4319B"/>
    <w:p w14:paraId="11E84245" w14:textId="77777777" w:rsidR="0062479F" w:rsidRPr="002F196F" w:rsidRDefault="0062479F" w:rsidP="0062479F">
      <w:pPr>
        <w:rPr>
          <w:rFonts w:ascii="Arial" w:hAnsi="Arial"/>
          <w:sz w:val="22"/>
          <w:szCs w:val="22"/>
        </w:rPr>
      </w:pPr>
    </w:p>
    <w:p w14:paraId="4CCD237F" w14:textId="6B273284" w:rsidR="00B71D59" w:rsidRDefault="00111DFB">
      <w:pPr>
        <w:rPr>
          <w:rFonts w:ascii="Arial" w:hAnsi="Arial" w:cs="Arial"/>
          <w:sz w:val="20"/>
          <w:szCs w:val="20"/>
        </w:rPr>
      </w:pPr>
      <w:r w:rsidRPr="0028705D">
        <w:rPr>
          <w:rFonts w:ascii="Arial" w:hAnsi="Arial" w:cs="Arial"/>
          <w:sz w:val="20"/>
          <w:szCs w:val="20"/>
        </w:rPr>
        <w:t xml:space="preserve">Pour mémoire, </w:t>
      </w:r>
      <w:r w:rsidR="00853A0C" w:rsidRPr="0028705D">
        <w:rPr>
          <w:rFonts w:ascii="Arial" w:hAnsi="Arial" w:cs="Arial"/>
          <w:sz w:val="20"/>
          <w:szCs w:val="20"/>
        </w:rPr>
        <w:t>voici la l</w:t>
      </w:r>
      <w:r w:rsidR="00B71D59" w:rsidRPr="0028705D">
        <w:rPr>
          <w:rFonts w:ascii="Arial" w:hAnsi="Arial" w:cs="Arial"/>
          <w:sz w:val="20"/>
          <w:szCs w:val="20"/>
        </w:rPr>
        <w:t xml:space="preserve">iste </w:t>
      </w:r>
      <w:r w:rsidRPr="0028705D">
        <w:rPr>
          <w:rFonts w:ascii="Arial" w:hAnsi="Arial" w:cs="Arial"/>
          <w:sz w:val="20"/>
          <w:szCs w:val="20"/>
        </w:rPr>
        <w:t>des évolutions évoquées lors des</w:t>
      </w:r>
      <w:r w:rsidR="00EC3ADB" w:rsidRPr="0028705D">
        <w:rPr>
          <w:rFonts w:ascii="Arial" w:hAnsi="Arial" w:cs="Arial"/>
          <w:sz w:val="20"/>
          <w:szCs w:val="20"/>
        </w:rPr>
        <w:t xml:space="preserve"> réflexions inter opérateurs</w:t>
      </w:r>
      <w:r w:rsidRPr="0028705D">
        <w:rPr>
          <w:rFonts w:ascii="Arial" w:hAnsi="Arial" w:cs="Arial"/>
          <w:sz w:val="20"/>
          <w:szCs w:val="20"/>
        </w:rPr>
        <w:t xml:space="preserve">. </w:t>
      </w:r>
    </w:p>
    <w:p w14:paraId="59C9DB27" w14:textId="77777777" w:rsidR="00691042" w:rsidRPr="0028705D" w:rsidRDefault="00691042">
      <w:pPr>
        <w:rPr>
          <w:rFonts w:ascii="Arial" w:hAnsi="Arial" w:cs="Arial"/>
          <w:sz w:val="20"/>
          <w:szCs w:val="20"/>
        </w:rPr>
      </w:pPr>
    </w:p>
    <w:p w14:paraId="3F3EF90E" w14:textId="0764EE60" w:rsidR="0062479F" w:rsidRPr="0028705D" w:rsidRDefault="008D2732" w:rsidP="00863EE3">
      <w:pPr>
        <w:pStyle w:val="Paragraphedeliste"/>
        <w:numPr>
          <w:ilvl w:val="0"/>
          <w:numId w:val="39"/>
        </w:numPr>
        <w:rPr>
          <w:rFonts w:ascii="Arial" w:hAnsi="Arial"/>
        </w:rPr>
      </w:pPr>
      <w:r w:rsidRPr="0028705D">
        <w:rPr>
          <w:rFonts w:ascii="Arial" w:hAnsi="Arial"/>
        </w:rPr>
        <w:t>Ajouter la liste des churns</w:t>
      </w:r>
      <w:r w:rsidR="008B5324" w:rsidRPr="0028705D">
        <w:rPr>
          <w:rFonts w:ascii="Arial" w:hAnsi="Arial"/>
        </w:rPr>
        <w:t xml:space="preserve"> (transmission Liste_PTO_Churn</w:t>
      </w:r>
      <w:r w:rsidR="0090246C" w:rsidRPr="0028705D">
        <w:rPr>
          <w:rFonts w:ascii="Arial" w:hAnsi="Arial"/>
        </w:rPr>
        <w:t xml:space="preserve"> dans M</w:t>
      </w:r>
      <w:r w:rsidR="00187A69" w:rsidRPr="0028705D">
        <w:rPr>
          <w:rFonts w:ascii="Arial" w:hAnsi="Arial"/>
        </w:rPr>
        <w:t>2</w:t>
      </w:r>
      <w:r w:rsidR="003611AF" w:rsidRPr="0028705D">
        <w:rPr>
          <w:rFonts w:ascii="Arial" w:hAnsi="Arial"/>
        </w:rPr>
        <w:t xml:space="preserve"> et/ou </w:t>
      </w:r>
      <w:r w:rsidR="00144878" w:rsidRPr="0028705D">
        <w:rPr>
          <w:rFonts w:ascii="Arial" w:hAnsi="Arial"/>
        </w:rPr>
        <w:t>M</w:t>
      </w:r>
      <w:r w:rsidR="00187A69" w:rsidRPr="0028705D">
        <w:rPr>
          <w:rFonts w:ascii="Arial" w:hAnsi="Arial"/>
        </w:rPr>
        <w:t>4</w:t>
      </w:r>
      <w:r w:rsidR="008B5324" w:rsidRPr="0028705D">
        <w:rPr>
          <w:rFonts w:ascii="Arial" w:hAnsi="Arial"/>
        </w:rPr>
        <w:t>)</w:t>
      </w:r>
    </w:p>
    <w:p w14:paraId="37B2AF34" w14:textId="77777777" w:rsidR="00E44847" w:rsidRPr="0028705D" w:rsidRDefault="00E44847">
      <w:pPr>
        <w:rPr>
          <w:rFonts w:ascii="Arial" w:hAnsi="Arial" w:cs="Arial"/>
          <w:sz w:val="20"/>
          <w:szCs w:val="20"/>
        </w:rPr>
      </w:pPr>
    </w:p>
    <w:p w14:paraId="07AB3F11" w14:textId="7B418A1E" w:rsidR="008D2732" w:rsidRPr="0028705D" w:rsidRDefault="008D2732" w:rsidP="00863EE3">
      <w:pPr>
        <w:pStyle w:val="Paragraphedeliste"/>
        <w:numPr>
          <w:ilvl w:val="0"/>
          <w:numId w:val="39"/>
        </w:numPr>
        <w:rPr>
          <w:rFonts w:ascii="Arial" w:hAnsi="Arial"/>
        </w:rPr>
      </w:pPr>
      <w:r w:rsidRPr="0028705D">
        <w:rPr>
          <w:rFonts w:ascii="Arial" w:hAnsi="Arial"/>
        </w:rPr>
        <w:t>Etendre le type d’intervention</w:t>
      </w:r>
      <w:r w:rsidR="001D29E5" w:rsidRPr="0028705D">
        <w:rPr>
          <w:rFonts w:ascii="Arial" w:hAnsi="Arial"/>
        </w:rPr>
        <w:t xml:space="preserve"> (Maintenance réseau, expertises</w:t>
      </w:r>
      <w:r w:rsidR="00F54C26" w:rsidRPr="0028705D">
        <w:rPr>
          <w:rFonts w:ascii="Arial" w:hAnsi="Arial"/>
        </w:rPr>
        <w:t xml:space="preserve"> </w:t>
      </w:r>
      <w:r w:rsidR="001D29E5" w:rsidRPr="0028705D">
        <w:rPr>
          <w:rFonts w:ascii="Arial" w:hAnsi="Arial"/>
        </w:rPr>
        <w:t>etc…)</w:t>
      </w:r>
    </w:p>
    <w:p w14:paraId="390BD7C7" w14:textId="77777777" w:rsidR="00E44847" w:rsidRPr="0028705D" w:rsidRDefault="00E44847">
      <w:pPr>
        <w:rPr>
          <w:rFonts w:ascii="Arial" w:hAnsi="Arial" w:cs="Arial"/>
          <w:sz w:val="20"/>
          <w:szCs w:val="20"/>
        </w:rPr>
      </w:pPr>
    </w:p>
    <w:p w14:paraId="62F7520A" w14:textId="1C05079C" w:rsidR="00F52949" w:rsidRPr="0028705D" w:rsidRDefault="00F54C26" w:rsidP="00863EE3">
      <w:pPr>
        <w:pStyle w:val="Paragraphedeliste"/>
        <w:numPr>
          <w:ilvl w:val="0"/>
          <w:numId w:val="39"/>
        </w:numPr>
        <w:rPr>
          <w:rFonts w:ascii="Arial" w:hAnsi="Arial"/>
        </w:rPr>
      </w:pPr>
      <w:r w:rsidRPr="0028705D">
        <w:rPr>
          <w:rFonts w:ascii="Arial" w:hAnsi="Arial"/>
        </w:rPr>
        <w:t>N’envoyer les ho</w:t>
      </w:r>
      <w:r w:rsidR="00417819" w:rsidRPr="0028705D">
        <w:rPr>
          <w:rFonts w:ascii="Arial" w:hAnsi="Arial"/>
        </w:rPr>
        <w:t xml:space="preserve">rodatages de début et de fin qu’en fin d’intervention (« solution à </w:t>
      </w:r>
      <w:r w:rsidR="00780968" w:rsidRPr="0028705D">
        <w:rPr>
          <w:rFonts w:ascii="Arial" w:hAnsi="Arial"/>
        </w:rPr>
        <w:t>1</w:t>
      </w:r>
      <w:r w:rsidR="00417819" w:rsidRPr="0028705D">
        <w:rPr>
          <w:rFonts w:ascii="Arial" w:hAnsi="Arial"/>
        </w:rPr>
        <w:t xml:space="preserve"> pings ») s</w:t>
      </w:r>
      <w:r w:rsidR="003E5958" w:rsidRPr="0028705D">
        <w:rPr>
          <w:rFonts w:ascii="Arial" w:hAnsi="Arial"/>
        </w:rPr>
        <w:t xml:space="preserve">i </w:t>
      </w:r>
      <w:r w:rsidR="00780968" w:rsidRPr="0028705D">
        <w:rPr>
          <w:rFonts w:ascii="Arial" w:hAnsi="Arial"/>
        </w:rPr>
        <w:t xml:space="preserve">et seulement si la méthode de vérification </w:t>
      </w:r>
      <w:r w:rsidR="0040274A" w:rsidRPr="0028705D">
        <w:rPr>
          <w:rFonts w:ascii="Arial" w:hAnsi="Arial"/>
        </w:rPr>
        <w:t xml:space="preserve">des lignes client </w:t>
      </w:r>
      <w:r w:rsidR="00780968" w:rsidRPr="0028705D">
        <w:rPr>
          <w:rFonts w:ascii="Arial" w:hAnsi="Arial"/>
        </w:rPr>
        <w:t xml:space="preserve">qui sera implémentée par tous les opérateurs </w:t>
      </w:r>
      <w:r w:rsidR="0040274A" w:rsidRPr="0028705D">
        <w:rPr>
          <w:rFonts w:ascii="Arial" w:hAnsi="Arial"/>
        </w:rPr>
        <w:t>sera</w:t>
      </w:r>
      <w:r w:rsidR="00780968" w:rsidRPr="0028705D">
        <w:rPr>
          <w:rFonts w:ascii="Arial" w:hAnsi="Arial"/>
        </w:rPr>
        <w:t xml:space="preserve"> compatible</w:t>
      </w:r>
      <w:r w:rsidR="00E44847" w:rsidRPr="0028705D">
        <w:rPr>
          <w:rFonts w:ascii="Arial" w:hAnsi="Arial"/>
        </w:rPr>
        <w:t>.</w:t>
      </w:r>
    </w:p>
    <w:p w14:paraId="43850C7B" w14:textId="77777777" w:rsidR="00A64712" w:rsidRPr="0028705D" w:rsidRDefault="00A64712" w:rsidP="00B05B6A">
      <w:pPr>
        <w:pStyle w:val="Paragraphedeliste"/>
        <w:rPr>
          <w:rFonts w:ascii="Arial" w:hAnsi="Arial"/>
        </w:rPr>
      </w:pPr>
    </w:p>
    <w:p w14:paraId="0801AE36" w14:textId="5BF68803" w:rsidR="00A64712" w:rsidRPr="0028705D" w:rsidRDefault="00A64712" w:rsidP="00863EE3">
      <w:pPr>
        <w:pStyle w:val="Paragraphedeliste"/>
        <w:numPr>
          <w:ilvl w:val="0"/>
          <w:numId w:val="39"/>
        </w:numPr>
        <w:rPr>
          <w:rFonts w:ascii="Arial" w:hAnsi="Arial"/>
        </w:rPr>
      </w:pPr>
      <w:r w:rsidRPr="0028705D">
        <w:rPr>
          <w:rFonts w:ascii="Arial" w:hAnsi="Arial"/>
        </w:rPr>
        <w:t>Blackliste de PM où le taux d’incident est trop élevé</w:t>
      </w:r>
    </w:p>
    <w:p w14:paraId="1998E55D" w14:textId="77777777" w:rsidR="005330AF" w:rsidRPr="0028705D" w:rsidRDefault="005330AF" w:rsidP="00991C05">
      <w:pPr>
        <w:pStyle w:val="Paragraphedeliste"/>
        <w:rPr>
          <w:rFonts w:ascii="Arial" w:hAnsi="Arial"/>
        </w:rPr>
      </w:pPr>
    </w:p>
    <w:p w14:paraId="1BCCC471" w14:textId="312FA155" w:rsidR="005330AF" w:rsidRPr="0028705D" w:rsidRDefault="005330AF" w:rsidP="00863EE3">
      <w:pPr>
        <w:pStyle w:val="Paragraphedeliste"/>
        <w:numPr>
          <w:ilvl w:val="0"/>
          <w:numId w:val="39"/>
        </w:numPr>
        <w:rPr>
          <w:rFonts w:ascii="Arial" w:hAnsi="Arial"/>
        </w:rPr>
      </w:pPr>
      <w:r w:rsidRPr="0028705D">
        <w:rPr>
          <w:rFonts w:ascii="Arial" w:hAnsi="Arial"/>
        </w:rPr>
        <w:t>Référence PTO communiquée aux OC (gestion des churn</w:t>
      </w:r>
      <w:r w:rsidR="002A1463" w:rsidRPr="0028705D">
        <w:rPr>
          <w:rFonts w:ascii="Arial" w:hAnsi="Arial"/>
        </w:rPr>
        <w:t>s</w:t>
      </w:r>
      <w:r w:rsidRPr="0028705D">
        <w:rPr>
          <w:rFonts w:ascii="Arial" w:hAnsi="Arial"/>
        </w:rPr>
        <w:t>)</w:t>
      </w:r>
    </w:p>
    <w:p w14:paraId="6F977860" w14:textId="77777777" w:rsidR="005330AF" w:rsidRPr="0028705D" w:rsidRDefault="005330AF" w:rsidP="00991C05">
      <w:pPr>
        <w:pStyle w:val="Paragraphedeliste"/>
        <w:rPr>
          <w:rFonts w:ascii="Arial" w:hAnsi="Arial"/>
        </w:rPr>
      </w:pPr>
    </w:p>
    <w:p w14:paraId="1C291857" w14:textId="01E0A591" w:rsidR="005330AF" w:rsidRPr="0028705D" w:rsidRDefault="005330AF" w:rsidP="00863EE3">
      <w:pPr>
        <w:pStyle w:val="Paragraphedeliste"/>
        <w:numPr>
          <w:ilvl w:val="0"/>
          <w:numId w:val="39"/>
        </w:numPr>
        <w:rPr>
          <w:rFonts w:ascii="Arial" w:hAnsi="Arial"/>
        </w:rPr>
      </w:pPr>
      <w:r w:rsidRPr="0028705D">
        <w:rPr>
          <w:rFonts w:ascii="Arial" w:hAnsi="Arial"/>
        </w:rPr>
        <w:t>Tag multi interventions positionné par l</w:t>
      </w:r>
      <w:r w:rsidR="00187A69" w:rsidRPr="0028705D">
        <w:rPr>
          <w:rFonts w:ascii="Arial" w:hAnsi="Arial"/>
        </w:rPr>
        <w:t>’OI</w:t>
      </w:r>
    </w:p>
    <w:p w14:paraId="2AC0713F" w14:textId="77777777" w:rsidR="002A1463" w:rsidRPr="0028705D" w:rsidRDefault="002A1463" w:rsidP="00D31C50">
      <w:pPr>
        <w:pStyle w:val="Paragraphedeliste"/>
        <w:rPr>
          <w:rFonts w:ascii="Arial" w:hAnsi="Arial"/>
        </w:rPr>
      </w:pPr>
    </w:p>
    <w:p w14:paraId="618581EE" w14:textId="2A4990E8" w:rsidR="002A1463" w:rsidRPr="0028705D" w:rsidRDefault="002A1463" w:rsidP="002A1463">
      <w:pPr>
        <w:pStyle w:val="Commentaire"/>
        <w:numPr>
          <w:ilvl w:val="0"/>
          <w:numId w:val="39"/>
        </w:numPr>
        <w:rPr>
          <w:rFonts w:ascii="Arial" w:hAnsi="Arial" w:cs="Arial"/>
        </w:rPr>
      </w:pPr>
      <w:r w:rsidRPr="0028705D">
        <w:rPr>
          <w:rFonts w:ascii="Arial" w:hAnsi="Arial" w:cs="Arial"/>
        </w:rPr>
        <w:t>Evolution à étudier : générer un</w:t>
      </w:r>
      <w:r w:rsidR="00187A69" w:rsidRPr="0028705D">
        <w:rPr>
          <w:rFonts w:ascii="Arial" w:hAnsi="Arial" w:cs="Arial"/>
        </w:rPr>
        <w:t xml:space="preserve"> </w:t>
      </w:r>
      <w:r w:rsidRPr="0028705D">
        <w:rPr>
          <w:rFonts w:ascii="Arial" w:hAnsi="Arial" w:cs="Arial"/>
        </w:rPr>
        <w:t xml:space="preserve">R KO si </w:t>
      </w:r>
      <w:r w:rsidR="00144878" w:rsidRPr="0028705D">
        <w:rPr>
          <w:rFonts w:ascii="Arial" w:hAnsi="Arial" w:cs="Arial"/>
        </w:rPr>
        <w:t>M</w:t>
      </w:r>
      <w:r w:rsidR="00187A69" w:rsidRPr="0028705D">
        <w:rPr>
          <w:rFonts w:ascii="Arial" w:hAnsi="Arial" w:cs="Arial"/>
        </w:rPr>
        <w:t>3</w:t>
      </w:r>
      <w:r w:rsidRPr="0028705D">
        <w:rPr>
          <w:rFonts w:ascii="Arial" w:hAnsi="Arial" w:cs="Arial"/>
        </w:rPr>
        <w:t xml:space="preserve"> est reçu avant M1. Cela simplifie considérablement le séquencement des flux en cas d’envoi de </w:t>
      </w:r>
      <w:r w:rsidR="00144878" w:rsidRPr="0028705D">
        <w:rPr>
          <w:rFonts w:ascii="Arial" w:hAnsi="Arial" w:cs="Arial"/>
        </w:rPr>
        <w:t>M</w:t>
      </w:r>
      <w:r w:rsidR="00187A69" w:rsidRPr="0028705D">
        <w:rPr>
          <w:rFonts w:ascii="Arial" w:hAnsi="Arial" w:cs="Arial"/>
        </w:rPr>
        <w:t>3</w:t>
      </w:r>
      <w:r w:rsidRPr="0028705D">
        <w:rPr>
          <w:rFonts w:ascii="Arial" w:hAnsi="Arial" w:cs="Arial"/>
        </w:rPr>
        <w:t xml:space="preserve"> avant M1. </w:t>
      </w:r>
    </w:p>
    <w:p w14:paraId="7A2CFBAF" w14:textId="77777777" w:rsidR="002A1463" w:rsidRPr="0028705D" w:rsidRDefault="002A1463" w:rsidP="00D31C50">
      <w:pPr>
        <w:ind w:left="360"/>
        <w:rPr>
          <w:rFonts w:ascii="Arial" w:hAnsi="Arial" w:cs="Arial"/>
          <w:sz w:val="20"/>
          <w:szCs w:val="20"/>
        </w:rPr>
      </w:pPr>
    </w:p>
    <w:p w14:paraId="55E2FBAE" w14:textId="0A6FDAB1" w:rsidR="00182BB6" w:rsidRPr="0028705D" w:rsidRDefault="00182BB6" w:rsidP="00182BB6">
      <w:pPr>
        <w:pStyle w:val="Paragraphedeliste"/>
        <w:numPr>
          <w:ilvl w:val="0"/>
          <w:numId w:val="39"/>
        </w:numPr>
        <w:rPr>
          <w:rFonts w:ascii="Arial" w:hAnsi="Arial"/>
        </w:rPr>
      </w:pPr>
      <w:r w:rsidRPr="0028705D">
        <w:rPr>
          <w:rFonts w:ascii="Arial" w:hAnsi="Arial"/>
        </w:rPr>
        <w:t>Envoi des clients rétablis dans l’horodatage et hors de l’horodatage ET dans la journée (nécessaire pour une analyse QoS complète). Cela permet de mettre en visibilité de l’OI les coupures de courtes durée souvent révélatrices de pb de référentiel</w:t>
      </w:r>
    </w:p>
    <w:p w14:paraId="26E2D9DC" w14:textId="77777777" w:rsidR="00007EBB" w:rsidRPr="0028705D" w:rsidRDefault="00007EBB" w:rsidP="004414D6">
      <w:pPr>
        <w:pStyle w:val="Paragraphedeliste"/>
        <w:rPr>
          <w:rFonts w:ascii="Arial" w:hAnsi="Arial"/>
        </w:rPr>
      </w:pPr>
    </w:p>
    <w:p w14:paraId="00B7E514" w14:textId="534B35AD" w:rsidR="00C67EB2" w:rsidRPr="00F70E71" w:rsidRDefault="00007EBB" w:rsidP="00F70E71">
      <w:pPr>
        <w:rPr>
          <w:rFonts w:ascii="Arial" w:hAnsi="Arial"/>
        </w:rPr>
      </w:pPr>
      <w:r w:rsidRPr="0028705D">
        <w:rPr>
          <w:rFonts w:ascii="Arial" w:hAnsi="Arial"/>
        </w:rPr>
        <w:t>Contrôler le delta entre l’heure de réception de M1 et de HD : si l’écart est trop grand, la donnée devra être traitée de manière spécifique</w:t>
      </w:r>
    </w:p>
    <w:p w14:paraId="00E4ABD3" w14:textId="77777777" w:rsidR="00415EDC" w:rsidRPr="00F70E71" w:rsidRDefault="00415EDC" w:rsidP="00F70E71">
      <w:pPr>
        <w:rPr>
          <w:rFonts w:ascii="Arial" w:hAnsi="Arial"/>
        </w:rPr>
      </w:pPr>
    </w:p>
    <w:p w14:paraId="2E5B5433" w14:textId="77777777" w:rsidR="009351E3" w:rsidRPr="00E30CD0" w:rsidRDefault="009351E3" w:rsidP="009351E3">
      <w:pPr>
        <w:pStyle w:val="Paragraphedeliste"/>
        <w:numPr>
          <w:ilvl w:val="0"/>
          <w:numId w:val="39"/>
        </w:numPr>
        <w:rPr>
          <w:rStyle w:val="lev"/>
          <w:rFonts w:ascii="Arial" w:hAnsi="Arial"/>
          <w:b w:val="0"/>
          <w:bCs w:val="0"/>
        </w:rPr>
      </w:pPr>
      <w:r>
        <w:rPr>
          <w:rFonts w:ascii="Arial" w:hAnsi="Arial"/>
        </w:rPr>
        <w:t>Notification d’erreur/incohérence/doublon :</w:t>
      </w:r>
    </w:p>
    <w:p w14:paraId="00B9F2DC" w14:textId="77777777" w:rsidR="009351E3" w:rsidRPr="00C044A5" w:rsidRDefault="009351E3" w:rsidP="009351E3">
      <w:pPr>
        <w:pStyle w:val="Paragraphedeliste"/>
        <w:numPr>
          <w:ilvl w:val="1"/>
          <w:numId w:val="39"/>
        </w:numPr>
        <w:rPr>
          <w:rFonts w:ascii="Arial" w:hAnsi="Arial"/>
        </w:rPr>
      </w:pPr>
      <w:r w:rsidRPr="00B81FE6">
        <w:rPr>
          <w:rStyle w:val="lev"/>
          <w:rFonts w:ascii="Arial" w:hAnsi="Arial"/>
          <w:color w:val="000000"/>
        </w:rPr>
        <w:t>MAUVAIS_OI</w:t>
      </w:r>
      <w:r w:rsidRPr="00C044A5">
        <w:rPr>
          <w:rFonts w:ascii="Arial" w:hAnsi="Arial"/>
          <w:color w:val="000000"/>
        </w:rPr>
        <w:t xml:space="preserve"> : Ce cas existe si un DO contact le mauvais OI (M1, M3), le cas existe aussi si un OC remonte des clients HS (M5) au mauvais OI</w:t>
      </w:r>
    </w:p>
    <w:p w14:paraId="78A69C96" w14:textId="77777777" w:rsidR="009351E3" w:rsidRPr="00C044A5" w:rsidRDefault="009351E3" w:rsidP="009351E3">
      <w:pPr>
        <w:pStyle w:val="Paragraphedeliste"/>
        <w:numPr>
          <w:ilvl w:val="1"/>
          <w:numId w:val="39"/>
        </w:numPr>
        <w:rPr>
          <w:rFonts w:ascii="Arial" w:hAnsi="Arial"/>
        </w:rPr>
      </w:pPr>
      <w:r w:rsidRPr="00B81FE6">
        <w:rPr>
          <w:rStyle w:val="lev"/>
          <w:rFonts w:ascii="Arial" w:hAnsi="Arial"/>
          <w:color w:val="000000"/>
        </w:rPr>
        <w:t>CODE_DO_INCONNU</w:t>
      </w:r>
      <w:r w:rsidRPr="00C044A5">
        <w:rPr>
          <w:rFonts w:ascii="Arial" w:hAnsi="Arial"/>
          <w:color w:val="000000"/>
        </w:rPr>
        <w:t xml:space="preserve"> : Ce cas doit être traité (M1, M3) au même titre que "CODE_OI_INCONNU" qui lui existe déjà </w:t>
      </w:r>
    </w:p>
    <w:p w14:paraId="2AD22F50" w14:textId="77777777" w:rsidR="009351E3" w:rsidRDefault="009351E3" w:rsidP="009351E3">
      <w:pPr>
        <w:pStyle w:val="Paragraphedeliste"/>
        <w:numPr>
          <w:ilvl w:val="1"/>
          <w:numId w:val="39"/>
        </w:numPr>
        <w:rPr>
          <w:rFonts w:ascii="Arial" w:hAnsi="Arial"/>
        </w:rPr>
      </w:pPr>
      <w:r>
        <w:rPr>
          <w:rStyle w:val="lev"/>
          <w:rFonts w:ascii="Arial" w:hAnsi="Arial"/>
          <w:color w:val="000000"/>
        </w:rPr>
        <w:t xml:space="preserve">NATURE D’INTERVENTION INCOHERENTE : </w:t>
      </w:r>
      <w:r>
        <w:rPr>
          <w:rFonts w:ascii="Arial" w:hAnsi="Arial"/>
        </w:rPr>
        <w:t>valeur non comprise en 1 et 4</w:t>
      </w:r>
    </w:p>
    <w:p w14:paraId="5C6DE900" w14:textId="77777777" w:rsidR="009351E3" w:rsidRDefault="009351E3" w:rsidP="009351E3">
      <w:pPr>
        <w:pStyle w:val="Paragraphedeliste"/>
        <w:numPr>
          <w:ilvl w:val="1"/>
          <w:numId w:val="39"/>
        </w:numPr>
        <w:rPr>
          <w:rFonts w:ascii="Arial" w:hAnsi="Arial"/>
        </w:rPr>
      </w:pPr>
      <w:r w:rsidRPr="004B4730">
        <w:rPr>
          <w:rFonts w:ascii="Arial" w:hAnsi="Arial"/>
          <w:b/>
          <w:bCs/>
        </w:rPr>
        <w:t>DONNES INCOHERENTES :</w:t>
      </w:r>
      <w:r>
        <w:rPr>
          <w:rFonts w:ascii="Arial" w:hAnsi="Arial"/>
        </w:rPr>
        <w:t xml:space="preserve"> heure de fin différente dans M3 et dans M4, PBO différents dans M3 et M4 etc…</w:t>
      </w:r>
    </w:p>
    <w:p w14:paraId="7F909623" w14:textId="77777777" w:rsidR="009351E3" w:rsidRPr="00C044A5" w:rsidRDefault="009351E3" w:rsidP="009351E3">
      <w:pPr>
        <w:pStyle w:val="Paragraphedeliste"/>
        <w:numPr>
          <w:ilvl w:val="1"/>
          <w:numId w:val="39"/>
        </w:numPr>
        <w:rPr>
          <w:rFonts w:ascii="Arial" w:hAnsi="Arial"/>
        </w:rPr>
      </w:pPr>
      <w:r>
        <w:rPr>
          <w:rFonts w:ascii="Arial" w:hAnsi="Arial"/>
          <w:b/>
          <w:bCs/>
        </w:rPr>
        <w:t>DOUBLON :</w:t>
      </w:r>
      <w:r>
        <w:rPr>
          <w:rFonts w:ascii="Arial" w:hAnsi="Arial"/>
        </w:rPr>
        <w:t xml:space="preserve"> pour indiquer simplement à l’émetteur la connaissance des éléments envoyées.</w:t>
      </w:r>
    </w:p>
    <w:p w14:paraId="288390D2" w14:textId="61E3670D" w:rsidR="00C044A5" w:rsidRPr="00C044A5" w:rsidRDefault="00C044A5" w:rsidP="00C044A5">
      <w:pPr>
        <w:pStyle w:val="Paragraphedeliste"/>
        <w:numPr>
          <w:ilvl w:val="0"/>
          <w:numId w:val="39"/>
        </w:numPr>
        <w:rPr>
          <w:rFonts w:ascii="Tahoma" w:hAnsi="Tahoma" w:cs="Tahoma"/>
          <w:color w:val="000000"/>
        </w:rPr>
      </w:pPr>
    </w:p>
    <w:p w14:paraId="0DD74D29" w14:textId="119AF3B7" w:rsidR="00C044A5" w:rsidRDefault="00C044A5">
      <w:pPr>
        <w:rPr>
          <w:rFonts w:ascii="Arial" w:hAnsi="Arial" w:cs="Arial"/>
          <w:sz w:val="20"/>
          <w:szCs w:val="20"/>
        </w:rPr>
      </w:pPr>
    </w:p>
    <w:p w14:paraId="53FD89FA" w14:textId="58460C9D" w:rsidR="00800FC2" w:rsidRPr="005A7B9D" w:rsidRDefault="003F4C3A" w:rsidP="00E30CD0">
      <w:pPr>
        <w:pStyle w:val="Paragraphedeliste"/>
        <w:numPr>
          <w:ilvl w:val="0"/>
          <w:numId w:val="39"/>
        </w:numPr>
        <w:rPr>
          <w:rFonts w:ascii="Arial" w:hAnsi="Arial"/>
        </w:rPr>
      </w:pPr>
      <w:r>
        <w:rPr>
          <w:rFonts w:ascii="Arial" w:hAnsi="Arial"/>
        </w:rPr>
        <w:t xml:space="preserve">Augmenter les critères </w:t>
      </w:r>
      <w:r w:rsidR="00800FC2">
        <w:rPr>
          <w:rFonts w:ascii="Arial" w:hAnsi="Arial"/>
        </w:rPr>
        <w:t>permettant d’identifier les clients KO en retirant :</w:t>
      </w:r>
    </w:p>
    <w:p w14:paraId="2153DCB7" w14:textId="77777777" w:rsidR="00800FC2" w:rsidRDefault="00800FC2" w:rsidP="00800FC2">
      <w:pPr>
        <w:pStyle w:val="Paragraphedeliste"/>
        <w:numPr>
          <w:ilvl w:val="1"/>
          <w:numId w:val="39"/>
        </w:numPr>
        <w:rPr>
          <w:rFonts w:ascii="Arial" w:hAnsi="Arial"/>
        </w:rPr>
      </w:pPr>
      <w:r>
        <w:rPr>
          <w:rFonts w:ascii="Arial" w:hAnsi="Arial"/>
        </w:rPr>
        <w:t>Les clients résiliés</w:t>
      </w:r>
    </w:p>
    <w:p w14:paraId="0A5F4143" w14:textId="77777777" w:rsidR="00800FC2" w:rsidRDefault="00800FC2" w:rsidP="00800FC2">
      <w:pPr>
        <w:pStyle w:val="Paragraphedeliste"/>
        <w:numPr>
          <w:ilvl w:val="1"/>
          <w:numId w:val="39"/>
        </w:numPr>
        <w:rPr>
          <w:rFonts w:ascii="Arial" w:hAnsi="Arial"/>
        </w:rPr>
      </w:pPr>
      <w:r>
        <w:rPr>
          <w:rFonts w:ascii="Arial" w:hAnsi="Arial"/>
        </w:rPr>
        <w:t>Les DERCO</w:t>
      </w:r>
    </w:p>
    <w:p w14:paraId="06A354E9" w14:textId="77777777" w:rsidR="00800FC2" w:rsidRDefault="00800FC2" w:rsidP="00800FC2">
      <w:pPr>
        <w:pStyle w:val="Paragraphedeliste"/>
        <w:numPr>
          <w:ilvl w:val="1"/>
          <w:numId w:val="39"/>
        </w:numPr>
        <w:rPr>
          <w:rFonts w:ascii="Arial" w:hAnsi="Arial"/>
        </w:rPr>
      </w:pPr>
      <w:r>
        <w:rPr>
          <w:rFonts w:ascii="Arial" w:hAnsi="Arial"/>
        </w:rPr>
        <w:t>Les écrasements de lignes</w:t>
      </w:r>
    </w:p>
    <w:p w14:paraId="04B0B0A5" w14:textId="77777777" w:rsidR="00E30CD0" w:rsidRDefault="00E30CD0" w:rsidP="00800FC2">
      <w:pPr>
        <w:pStyle w:val="Paragraphedeliste"/>
        <w:numPr>
          <w:ilvl w:val="1"/>
          <w:numId w:val="39"/>
        </w:numPr>
        <w:rPr>
          <w:rFonts w:ascii="Arial" w:hAnsi="Arial"/>
        </w:rPr>
      </w:pPr>
      <w:r>
        <w:rPr>
          <w:rFonts w:ascii="Arial" w:hAnsi="Arial"/>
        </w:rPr>
        <w:t>Les clients en cours de swap d’ONT</w:t>
      </w:r>
    </w:p>
    <w:p w14:paraId="4D047B78" w14:textId="77777777" w:rsidR="00E30CD0" w:rsidRDefault="00E30CD0" w:rsidP="00800FC2">
      <w:pPr>
        <w:pStyle w:val="Paragraphedeliste"/>
        <w:numPr>
          <w:ilvl w:val="1"/>
          <w:numId w:val="39"/>
        </w:numPr>
        <w:rPr>
          <w:rFonts w:ascii="Arial" w:hAnsi="Arial"/>
        </w:rPr>
      </w:pPr>
      <w:r>
        <w:rPr>
          <w:rFonts w:ascii="Arial" w:hAnsi="Arial"/>
        </w:rPr>
        <w:t>Les clients en cours de déménagement</w:t>
      </w:r>
    </w:p>
    <w:p w14:paraId="00848023" w14:textId="36747392" w:rsidR="003F4C3A" w:rsidRDefault="00E30CD0" w:rsidP="005A7B9D">
      <w:pPr>
        <w:pStyle w:val="Paragraphedeliste"/>
        <w:numPr>
          <w:ilvl w:val="1"/>
          <w:numId w:val="39"/>
        </w:numPr>
        <w:rPr>
          <w:rFonts w:ascii="Arial" w:hAnsi="Arial"/>
        </w:rPr>
      </w:pPr>
      <w:r w:rsidRPr="00E30CD0">
        <w:rPr>
          <w:rFonts w:ascii="Arial" w:hAnsi="Arial"/>
        </w:rPr>
        <w:t>E</w:t>
      </w:r>
      <w:r>
        <w:rPr>
          <w:rFonts w:ascii="Arial" w:hAnsi="Arial"/>
        </w:rPr>
        <w:t>tc</w:t>
      </w:r>
      <w:r w:rsidRPr="00E30CD0">
        <w:rPr>
          <w:rFonts w:ascii="Arial" w:hAnsi="Arial"/>
        </w:rPr>
        <w:t xml:space="preserve">… </w:t>
      </w:r>
    </w:p>
    <w:p w14:paraId="2C82761E" w14:textId="23D07E90" w:rsidR="00911078" w:rsidRDefault="00911078" w:rsidP="003A074B">
      <w:pPr>
        <w:pStyle w:val="Paragraphedeliste"/>
        <w:ind w:left="720"/>
        <w:rPr>
          <w:rFonts w:ascii="Arial" w:hAnsi="Arial"/>
        </w:rPr>
      </w:pPr>
    </w:p>
    <w:p w14:paraId="570BDDB0" w14:textId="70F18604" w:rsidR="00D62A7E" w:rsidRDefault="003150E1" w:rsidP="00D62A7E">
      <w:pPr>
        <w:pStyle w:val="Paragraphedeliste"/>
        <w:numPr>
          <w:ilvl w:val="0"/>
          <w:numId w:val="39"/>
        </w:numPr>
        <w:rPr>
          <w:rFonts w:ascii="Arial" w:hAnsi="Arial"/>
        </w:rPr>
      </w:pPr>
      <w:r>
        <w:rPr>
          <w:rFonts w:ascii="Arial" w:hAnsi="Arial"/>
        </w:rPr>
        <w:t>Inclure</w:t>
      </w:r>
      <w:r w:rsidR="00D62A7E">
        <w:rPr>
          <w:rFonts w:ascii="Arial" w:hAnsi="Arial"/>
        </w:rPr>
        <w:t xml:space="preserve"> les DOMTOM en identifiant les éléments manquants dans la </w:t>
      </w:r>
      <w:proofErr w:type="spellStart"/>
      <w:r w:rsidR="00D62A7E">
        <w:rPr>
          <w:rFonts w:ascii="Arial" w:hAnsi="Arial"/>
        </w:rPr>
        <w:t>spec</w:t>
      </w:r>
      <w:proofErr w:type="spellEnd"/>
      <w:r w:rsidR="00D62A7E">
        <w:rPr>
          <w:rFonts w:ascii="Arial" w:hAnsi="Arial"/>
        </w:rPr>
        <w:t xml:space="preserve"> (fuseau horaire…)</w:t>
      </w:r>
    </w:p>
    <w:p w14:paraId="7D448DDD" w14:textId="77777777" w:rsidR="00D62A7E" w:rsidRDefault="00D62A7E" w:rsidP="00D62A7E">
      <w:pPr>
        <w:rPr>
          <w:rFonts w:ascii="Arial" w:hAnsi="Arial"/>
        </w:rPr>
      </w:pPr>
    </w:p>
    <w:p w14:paraId="4A034AD3" w14:textId="77777777" w:rsidR="00D62A7E" w:rsidRPr="000F3AD7" w:rsidRDefault="00D62A7E" w:rsidP="00D62A7E">
      <w:pPr>
        <w:pStyle w:val="Paragraphedeliste"/>
        <w:numPr>
          <w:ilvl w:val="0"/>
          <w:numId w:val="39"/>
        </w:numPr>
        <w:rPr>
          <w:rFonts w:ascii="Arial" w:hAnsi="Arial"/>
        </w:rPr>
      </w:pPr>
      <w:r>
        <w:rPr>
          <w:rFonts w:ascii="Arial" w:hAnsi="Arial"/>
        </w:rPr>
        <w:t xml:space="preserve">Aligner le nommage des champs dans l’authentification : </w:t>
      </w:r>
      <w:proofErr w:type="spellStart"/>
      <w:r>
        <w:rPr>
          <w:rFonts w:ascii="Arial" w:hAnsi="Arial"/>
        </w:rPr>
        <w:t>token</w:t>
      </w:r>
      <w:proofErr w:type="spellEnd"/>
      <w:r>
        <w:rPr>
          <w:rFonts w:ascii="Arial" w:hAnsi="Arial"/>
        </w:rPr>
        <w:t>/</w:t>
      </w:r>
      <w:proofErr w:type="spellStart"/>
      <w:r>
        <w:rPr>
          <w:rFonts w:ascii="Arial" w:hAnsi="Arial"/>
        </w:rPr>
        <w:t>access</w:t>
      </w:r>
      <w:proofErr w:type="spellEnd"/>
      <w:r>
        <w:rPr>
          <w:rFonts w:ascii="Arial" w:hAnsi="Arial"/>
        </w:rPr>
        <w:t xml:space="preserve"> </w:t>
      </w:r>
      <w:proofErr w:type="spellStart"/>
      <w:r>
        <w:rPr>
          <w:rFonts w:ascii="Arial" w:hAnsi="Arial"/>
        </w:rPr>
        <w:t>token</w:t>
      </w:r>
      <w:proofErr w:type="spellEnd"/>
      <w:r>
        <w:rPr>
          <w:rFonts w:ascii="Arial" w:hAnsi="Arial"/>
        </w:rPr>
        <w:t xml:space="preserve">, </w:t>
      </w:r>
      <w:proofErr w:type="spellStart"/>
      <w:r>
        <w:rPr>
          <w:rFonts w:ascii="Arial" w:hAnsi="Arial"/>
        </w:rPr>
        <w:t>username</w:t>
      </w:r>
      <w:proofErr w:type="spellEnd"/>
      <w:r>
        <w:rPr>
          <w:rFonts w:ascii="Arial" w:hAnsi="Arial"/>
        </w:rPr>
        <w:t>/</w:t>
      </w:r>
      <w:proofErr w:type="gramStart"/>
      <w:r>
        <w:rPr>
          <w:rFonts w:ascii="Arial" w:hAnsi="Arial"/>
        </w:rPr>
        <w:t>login..</w:t>
      </w:r>
      <w:proofErr w:type="gramEnd"/>
    </w:p>
    <w:p w14:paraId="2E8EFE92" w14:textId="77777777" w:rsidR="00D62A7E" w:rsidRPr="00E30CD0" w:rsidRDefault="00D62A7E">
      <w:pPr>
        <w:pStyle w:val="Paragraphedeliste"/>
        <w:ind w:left="720"/>
        <w:rPr>
          <w:rFonts w:ascii="Arial" w:hAnsi="Arial"/>
        </w:rPr>
        <w:pPrChange w:id="156" w:author="JULIEN" w:date="2022-10-12T17:13:00Z">
          <w:pPr>
            <w:pStyle w:val="Paragraphedeliste"/>
            <w:numPr>
              <w:numId w:val="39"/>
            </w:numPr>
            <w:ind w:left="720" w:hanging="360"/>
          </w:pPr>
        </w:pPrChange>
      </w:pPr>
    </w:p>
    <w:sectPr w:rsidR="00D62A7E" w:rsidRPr="00E30CD0" w:rsidSect="003076BF">
      <w:pgSz w:w="11900" w:h="16840"/>
      <w:pgMar w:top="851" w:right="851" w:bottom="567" w:left="1418" w:header="567"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2DEEB" w14:textId="77777777" w:rsidR="008B4026" w:rsidRDefault="008B4026" w:rsidP="00A42457">
      <w:pPr>
        <w:pStyle w:val="01SOMMTitre"/>
      </w:pPr>
      <w:r>
        <w:separator/>
      </w:r>
    </w:p>
  </w:endnote>
  <w:endnote w:type="continuationSeparator" w:id="0">
    <w:p w14:paraId="7FD67C15" w14:textId="77777777" w:rsidR="008B4026" w:rsidRDefault="008B4026" w:rsidP="00A42457">
      <w:pPr>
        <w:pStyle w:val="01SOMMTitre"/>
      </w:pPr>
      <w:r>
        <w:continuationSeparator/>
      </w:r>
    </w:p>
  </w:endnote>
  <w:endnote w:type="continuationNotice" w:id="1">
    <w:p w14:paraId="11115A6D" w14:textId="77777777" w:rsidR="008B4026" w:rsidRDefault="008B40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 w:name="Helvetica 75 Bold">
    <w:altName w:val="Arial"/>
    <w:charset w:val="00"/>
    <w:family w:val="swiss"/>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FB35" w14:textId="77777777" w:rsidR="005854D2" w:rsidRDefault="005854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2E6D" w14:textId="7C3D11E6" w:rsidR="007B42F5" w:rsidRPr="002D785E" w:rsidRDefault="007B42F5" w:rsidP="001E061D">
    <w:pPr>
      <w:pStyle w:val="Pieddepage"/>
      <w:pBdr>
        <w:top w:val="single" w:sz="4" w:space="1" w:color="auto"/>
      </w:pBdr>
      <w:rPr>
        <w:szCs w:val="16"/>
      </w:rPr>
    </w:pPr>
    <w:r>
      <w:rPr>
        <w:rFonts w:ascii="Arial" w:hAnsi="Arial" w:cs="Arial"/>
        <w:noProof/>
      </w:rPr>
      <mc:AlternateContent>
        <mc:Choice Requires="wps">
          <w:drawing>
            <wp:anchor distT="0" distB="0" distL="114300" distR="114300" simplePos="0" relativeHeight="251668992" behindDoc="0" locked="0" layoutInCell="0" allowOverlap="1" wp14:anchorId="6A128460" wp14:editId="41F2A6B2">
              <wp:simplePos x="0" y="0"/>
              <wp:positionH relativeFrom="page">
                <wp:posOffset>0</wp:posOffset>
              </wp:positionH>
              <wp:positionV relativeFrom="page">
                <wp:posOffset>10274300</wp:posOffset>
              </wp:positionV>
              <wp:extent cx="7556500" cy="228600"/>
              <wp:effectExtent l="0" t="0" r="0" b="0"/>
              <wp:wrapNone/>
              <wp:docPr id="4" name="MSIPCM2ae5462a8a25e475a4cf4692" descr="{&quot;HashCode&quot;:-30920356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286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EE9AAB" w14:textId="3F583D56" w:rsidR="007B42F5" w:rsidRPr="0006115C" w:rsidRDefault="007B42F5" w:rsidP="0006115C">
                          <w:pPr>
                            <w:jc w:val="center"/>
                            <w:rPr>
                              <w:rFonts w:ascii="Helvetica 75 Bold" w:hAnsi="Helvetica 75 Bold"/>
                              <w:color w:val="ED7D31"/>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128460" id="_x0000_t202" coordsize="21600,21600" o:spt="202" path="m,l,21600r21600,l21600,xe">
              <v:stroke joinstyle="miter"/>
              <v:path gradientshapeok="t" o:connecttype="rect"/>
            </v:shapetype>
            <v:shape id="MSIPCM2ae5462a8a25e475a4cf4692" o:spid="_x0000_s1027" type="#_x0000_t202" alt="{&quot;HashCode&quot;:-309203560,&quot;Height&quot;:842.0,&quot;Width&quot;:595.0,&quot;Placement&quot;:&quot;Footer&quot;,&quot;Index&quot;:&quot;Primary&quot;,&quot;Section&quot;:1,&quot;Top&quot;:0.0,&quot;Left&quot;:0.0}" style="position:absolute;margin-left:0;margin-top:809pt;width:595pt;height:18pt;z-index:2516689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" o:allowincell="f" filled="f" stroked="f" strokeweight=".5pt">
              <v:textbox inset=",0,,0">
                <w:txbxContent>
                  <w:p w14:paraId="09EE9AAB" w14:textId="3F583D56" w:rsidR="007B42F5" w:rsidRPr="0006115C" w:rsidRDefault="007B42F5" w:rsidP="0006115C">
                    <w:pPr>
                      <w:jc w:val="center"/>
                      <w:rPr>
                        <w:rFonts w:ascii="Helvetica 75 Bold" w:hAnsi="Helvetica 75 Bold"/>
                        <w:color w:val="ED7D31"/>
                        <w:sz w:val="16"/>
                      </w:rPr>
                    </w:pPr>
                  </w:p>
                </w:txbxContent>
              </v:textbox>
              <w10:wrap anchorx="page" anchory="page"/>
            </v:shape>
          </w:pict>
        </mc:Fallback>
      </mc:AlternateContent>
    </w:r>
    <w:r w:rsidR="004A2A02">
      <w:rPr>
        <w:rFonts w:ascii="Arial" w:hAnsi="Arial" w:cs="Arial"/>
        <w:noProof/>
      </w:rPr>
      <w:t>e-Intervention</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15</w:t>
    </w:r>
    <w:r>
      <w:rPr>
        <w:rStyle w:val="Numrodepage"/>
        <w:rFonts w:eastAsia="Arial Unicode MS" w:cs="Arial"/>
      </w:rPr>
      <w:fldChar w:fldCharType="end"/>
    </w:r>
    <w:r>
      <w:rPr>
        <w:rStyle w:val="Numrodepage"/>
        <w:rFonts w:eastAsia="Arial Unicode MS" w:cs="Arial"/>
      </w:rPr>
      <w:tab/>
    </w:r>
  </w:p>
  <w:p w14:paraId="0A69DDA6" w14:textId="77777777" w:rsidR="007B42F5" w:rsidRDefault="007B42F5"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30C2" w14:textId="77777777" w:rsidR="007B42F5" w:rsidRPr="002D785E" w:rsidRDefault="007B42F5"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3E786F6C" w14:textId="77777777" w:rsidR="007B42F5" w:rsidRDefault="007B42F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3BE0" w14:textId="77777777" w:rsidR="007B42F5" w:rsidRPr="00F906AC" w:rsidRDefault="007B42F5" w:rsidP="00A52780">
    <w:r>
      <w:rPr>
        <w:noProof/>
      </w:rPr>
      <mc:AlternateContent>
        <mc:Choice Requires="wps">
          <w:drawing>
            <wp:anchor distT="0" distB="0" distL="114300" distR="114300" simplePos="0" relativeHeight="251658241" behindDoc="0" locked="0" layoutInCell="1" allowOverlap="1" wp14:anchorId="4CF45072" wp14:editId="53BF0BFD">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45072" id="_x0000_t202" coordsize="21600,21600" o:spt="202" path="m,l,21600r21600,l21600,xe">
              <v:stroke joinstyle="miter"/>
              <v:path gradientshapeok="t" o:connecttype="rect"/>
            </v:shapetype>
            <v:shape id="Text Box 2" o:spid="_x0000_s1029" type="#_x0000_t202" style="position:absolute;margin-left:128.15pt;margin-top:7.05pt;width:209.3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" filled="f" stroked="f">
              <v:textbox inset="0,0,0,0">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1C09D" w14:textId="77777777" w:rsidR="008B4026" w:rsidRDefault="008B4026" w:rsidP="00A42457">
      <w:pPr>
        <w:pStyle w:val="01SOMMTitre"/>
      </w:pPr>
      <w:r>
        <w:separator/>
      </w:r>
    </w:p>
  </w:footnote>
  <w:footnote w:type="continuationSeparator" w:id="0">
    <w:p w14:paraId="0663D461" w14:textId="77777777" w:rsidR="008B4026" w:rsidRDefault="008B4026" w:rsidP="00A42457">
      <w:pPr>
        <w:pStyle w:val="01SOMMTitre"/>
      </w:pPr>
      <w:r>
        <w:continuationSeparator/>
      </w:r>
    </w:p>
  </w:footnote>
  <w:footnote w:type="continuationNotice" w:id="1">
    <w:p w14:paraId="650DE4CD" w14:textId="77777777" w:rsidR="008B4026" w:rsidRDefault="008B40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2079" w14:textId="77777777" w:rsidR="005854D2" w:rsidRDefault="005854D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8633" w14:textId="77777777" w:rsidR="007B42F5" w:rsidRDefault="007B42F5" w:rsidP="002B0458">
    <w:pPr>
      <w:tabs>
        <w:tab w:val="right" w:pos="9631"/>
      </w:tabs>
    </w:pPr>
    <w:r>
      <w:rPr>
        <w:noProof/>
      </w:rPr>
      <w:drawing>
        <wp:inline distT="0" distB="0" distL="0" distR="0" wp14:anchorId="75B8D58C" wp14:editId="4EE54954">
          <wp:extent cx="5744210" cy="1097280"/>
          <wp:effectExtent l="19050" t="0" r="8890" b="0"/>
          <wp:docPr id="2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5D2F" w14:textId="77777777" w:rsidR="007B42F5" w:rsidRDefault="007B42F5">
    <w:pPr>
      <w:pStyle w:val="En-tte"/>
    </w:pPr>
    <w:r>
      <w:rPr>
        <w:noProof/>
      </w:rPr>
      <w:drawing>
        <wp:inline distT="0" distB="0" distL="0" distR="0" wp14:anchorId="4D3B03E4" wp14:editId="6C111CA4">
          <wp:extent cx="5744210" cy="1097280"/>
          <wp:effectExtent l="19050" t="0" r="8890" b="0"/>
          <wp:docPr id="28" name="Image 2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0F56" w14:textId="77777777" w:rsidR="007B42F5" w:rsidRPr="005E0171" w:rsidRDefault="007B42F5"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8240" behindDoc="0" locked="0" layoutInCell="1" allowOverlap="1" wp14:anchorId="67849F1C" wp14:editId="65D8E5CA">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B4226" w14:textId="77777777" w:rsidR="007B42F5" w:rsidRDefault="007B42F5"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49F1C" id="_x0000_t202" coordsize="21600,21600" o:spt="202" path="m,l,21600r21600,l21600,xe">
              <v:stroke joinstyle="miter"/>
              <v:path gradientshapeok="t" o:connecttype="rect"/>
            </v:shapetype>
            <v:shape id="Text Box 1" o:spid="_x0000_s1028" type="#_x0000_t202" style="position:absolute;margin-left:51.05pt;margin-top:-8.45pt;width:102.25pt;height:63.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" stroked="f">
              <v:textbox inset="5mm,,0">
                <w:txbxContent>
                  <w:p w14:paraId="18EB4226" w14:textId="77777777" w:rsidR="007B42F5" w:rsidRDefault="007B42F5"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EFA08AC" w14:textId="77777777" w:rsidR="007B42F5" w:rsidRPr="00F305AA" w:rsidRDefault="007B42F5"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131" type="#_x0000_t75" style="width:28.8pt;height:28.8pt" o:bullet="t">
        <v:imagedata r:id="rId1" o:title=""/>
      </v:shape>
    </w:pict>
  </w:numPicBullet>
  <w:numPicBullet w:numPicBulletId="1">
    <w:pict>
      <v:shape id="_x0000_i6132" type="#_x0000_t75" style="width:7.2pt;height:7.2pt" o:bullet="t">
        <v:imagedata r:id="rId2" o:title=""/>
      </v:shape>
    </w:pict>
  </w:numPicBullet>
  <w:numPicBullet w:numPicBulletId="2">
    <w:pict>
      <v:shape id="_x0000_i6133" type="#_x0000_t75" style="width:7.2pt;height:7.2pt" o:bullet="t">
        <v:imagedata r:id="rId3" o:title=""/>
      </v:shape>
    </w:pict>
  </w:numPicBullet>
  <w:numPicBullet w:numPicBulletId="3">
    <w:pict>
      <v:shape id="_x0000_i6134" type="#_x0000_t75" style="width:14.4pt;height:28.8pt" o:bullet="t">
        <v:imagedata r:id="rId4" o:title=""/>
      </v:shape>
    </w:pict>
  </w:numPicBullet>
  <w:numPicBullet w:numPicBulletId="4">
    <w:pict>
      <v:shape id="_x0000_i6135" type="#_x0000_t75" style="width:14.4pt;height:28.8pt" o:bullet="t">
        <v:imagedata r:id="rId5" o:title=""/>
      </v:shape>
    </w:pict>
  </w:numPicBullet>
  <w:numPicBullet w:numPicBulletId="5">
    <w:pict>
      <v:shape id="_x0000_i6136" type="#_x0000_t75" style="width:28.8pt;height:21.6pt" o:bullet="t">
        <v:imagedata r:id="rId6" o:title=""/>
      </v:shape>
    </w:pict>
  </w:numPicBullet>
  <w:numPicBullet w:numPicBulletId="6">
    <w:pict>
      <v:shape id="_x0000_i6137" type="#_x0000_t75" style="width:21.6pt;height:14.4pt" o:bullet="t">
        <v:imagedata r:id="rId7" o:title=""/>
      </v:shape>
    </w:pict>
  </w:numPicBullet>
  <w:numPicBullet w:numPicBulletId="7">
    <w:pict>
      <v:shape id="_x0000_i6138" type="#_x0000_t75" style="width:43.2pt;height:43.2pt" o:bullet="t">
        <v:imagedata r:id="rId8" o:title=""/>
      </v:shape>
    </w:pict>
  </w:numPicBullet>
  <w:numPicBullet w:numPicBulletId="8">
    <w:pict>
      <v:shape id="_x0000_i6139" type="#_x0000_t75" style="width:7.2pt;height:7.2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32544C5"/>
    <w:multiLevelType w:val="multilevel"/>
    <w:tmpl w:val="069620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tentative="1">
      <w:start w:val="1"/>
      <w:numFmt w:val="bullet"/>
      <w:lvlText w:val="o"/>
      <w:lvlJc w:val="left"/>
      <w:pPr>
        <w:tabs>
          <w:tab w:val="num" w:pos="1440"/>
        </w:tabs>
        <w:ind w:left="1440" w:hanging="360"/>
      </w:pPr>
      <w:rPr>
        <w:rFonts w:ascii="Courier New" w:hAnsi="Courier New" w:hint="default"/>
      </w:rPr>
    </w:lvl>
    <w:lvl w:ilvl="2" w:tplc="2CBEB8C6" w:tentative="1">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5" w15:restartNumberingAfterBreak="0">
    <w:nsid w:val="08804AAF"/>
    <w:multiLevelType w:val="hybridMultilevel"/>
    <w:tmpl w:val="AC943344"/>
    <w:lvl w:ilvl="0" w:tplc="C23CEF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7"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0558B8"/>
    <w:multiLevelType w:val="hybridMultilevel"/>
    <w:tmpl w:val="8F9E1BFC"/>
    <w:lvl w:ilvl="0" w:tplc="C8DA08DE">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EAE4B68E">
      <w:start w:val="10"/>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2177CD"/>
    <w:multiLevelType w:val="multilevel"/>
    <w:tmpl w:val="AA2E0FD2"/>
    <w:lvl w:ilvl="0">
      <w:start w:val="1"/>
      <w:numFmt w:val="decimal"/>
      <w:lvlText w:val="%1."/>
      <w:lvlJc w:val="left"/>
      <w:pPr>
        <w:tabs>
          <w:tab w:val="num" w:pos="993"/>
        </w:tabs>
        <w:ind w:left="993"/>
      </w:pPr>
      <w:rPr>
        <w:rFonts w:hint="default"/>
        <w:b/>
        <w:i w:val="0"/>
        <w:color w:val="009FC3"/>
        <w:sz w:val="40"/>
        <w:szCs w:val="40"/>
      </w:rPr>
    </w:lvl>
    <w:lvl w:ilvl="1">
      <w:start w:val="1"/>
      <w:numFmt w:val="decimal"/>
      <w:pStyle w:val="Titre2"/>
      <w:lvlText w:val="%1.%2."/>
      <w:lvlJc w:val="left"/>
      <w:pPr>
        <w:tabs>
          <w:tab w:val="num" w:pos="2269"/>
        </w:tabs>
        <w:ind w:left="2269"/>
      </w:pPr>
      <w:rPr>
        <w:rFonts w:ascii="Arial" w:hAnsi="Arial" w:cs="Times New Roman"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11"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4"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7"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22" w15:restartNumberingAfterBreak="0">
    <w:nsid w:val="3CD15D13"/>
    <w:multiLevelType w:val="hybridMultilevel"/>
    <w:tmpl w:val="74B8487C"/>
    <w:lvl w:ilvl="0" w:tplc="2F8C84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7C2FDE"/>
    <w:multiLevelType w:val="hybridMultilevel"/>
    <w:tmpl w:val="1736C5EC"/>
    <w:lvl w:ilvl="0" w:tplc="E8045DF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38F02B9"/>
    <w:multiLevelType w:val="hybridMultilevel"/>
    <w:tmpl w:val="DD42AEE4"/>
    <w:lvl w:ilvl="0" w:tplc="BCF211D0">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30"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3A3E94"/>
    <w:multiLevelType w:val="hybridMultilevel"/>
    <w:tmpl w:val="CB9A72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33"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0E6A53"/>
    <w:multiLevelType w:val="hybridMultilevel"/>
    <w:tmpl w:val="881CFDBA"/>
    <w:lvl w:ilvl="0" w:tplc="040C0005">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35"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6"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7"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9" w15:restartNumberingAfterBreak="0">
    <w:nsid w:val="62C61589"/>
    <w:multiLevelType w:val="hybridMultilevel"/>
    <w:tmpl w:val="E24ACE3C"/>
    <w:lvl w:ilvl="0" w:tplc="6572473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41"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70203E8"/>
    <w:multiLevelType w:val="hybridMultilevel"/>
    <w:tmpl w:val="D8D4BC1C"/>
    <w:lvl w:ilvl="0" w:tplc="040C0005">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43"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45" w15:restartNumberingAfterBreak="0">
    <w:nsid w:val="6C931D1B"/>
    <w:multiLevelType w:val="hybridMultilevel"/>
    <w:tmpl w:val="A9744BA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CCB6E74"/>
    <w:multiLevelType w:val="hybridMultilevel"/>
    <w:tmpl w:val="14988BAA"/>
    <w:lvl w:ilvl="0" w:tplc="613EF018">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48"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9" w15:restartNumberingAfterBreak="0">
    <w:nsid w:val="73DB6DAE"/>
    <w:multiLevelType w:val="hybridMultilevel"/>
    <w:tmpl w:val="92B6B794"/>
    <w:lvl w:ilvl="0" w:tplc="CA6896BE">
      <w:start w:val="3"/>
      <w:numFmt w:val="bullet"/>
      <w:lvlText w:val="-"/>
      <w:lvlJc w:val="left"/>
      <w:pPr>
        <w:ind w:left="1778" w:hanging="360"/>
      </w:pPr>
      <w:rPr>
        <w:rFonts w:ascii="Arial" w:eastAsia="Times New Roman" w:hAnsi="Arial" w:cs="Aria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num w:numId="1" w16cid:durableId="938290375">
    <w:abstractNumId w:val="46"/>
  </w:num>
  <w:num w:numId="2" w16cid:durableId="1744179352">
    <w:abstractNumId w:val="44"/>
  </w:num>
  <w:num w:numId="3" w16cid:durableId="1923221195">
    <w:abstractNumId w:val="37"/>
  </w:num>
  <w:num w:numId="4" w16cid:durableId="1843817210">
    <w:abstractNumId w:val="20"/>
  </w:num>
  <w:num w:numId="5" w16cid:durableId="706877885">
    <w:abstractNumId w:val="27"/>
  </w:num>
  <w:num w:numId="6" w16cid:durableId="1070034143">
    <w:abstractNumId w:val="7"/>
  </w:num>
  <w:num w:numId="7" w16cid:durableId="1511291306">
    <w:abstractNumId w:val="33"/>
  </w:num>
  <w:num w:numId="8" w16cid:durableId="953753450">
    <w:abstractNumId w:val="17"/>
  </w:num>
  <w:num w:numId="9" w16cid:durableId="972297423">
    <w:abstractNumId w:val="26"/>
  </w:num>
  <w:num w:numId="10" w16cid:durableId="1254054036">
    <w:abstractNumId w:val="48"/>
  </w:num>
  <w:num w:numId="11" w16cid:durableId="1856385809">
    <w:abstractNumId w:val="13"/>
  </w:num>
  <w:num w:numId="12" w16cid:durableId="1410420525">
    <w:abstractNumId w:val="0"/>
  </w:num>
  <w:num w:numId="13" w16cid:durableId="274099317">
    <w:abstractNumId w:val="11"/>
  </w:num>
  <w:num w:numId="14" w16cid:durableId="205417152">
    <w:abstractNumId w:val="41"/>
  </w:num>
  <w:num w:numId="15" w16cid:durableId="477310612">
    <w:abstractNumId w:val="15"/>
  </w:num>
  <w:num w:numId="16" w16cid:durableId="860168813">
    <w:abstractNumId w:val="16"/>
  </w:num>
  <w:num w:numId="17" w16cid:durableId="1935048133">
    <w:abstractNumId w:val="2"/>
  </w:num>
  <w:num w:numId="18" w16cid:durableId="229658362">
    <w:abstractNumId w:val="3"/>
  </w:num>
  <w:num w:numId="19" w16cid:durableId="1334062646">
    <w:abstractNumId w:val="18"/>
  </w:num>
  <w:num w:numId="20" w16cid:durableId="71972012">
    <w:abstractNumId w:val="28"/>
  </w:num>
  <w:num w:numId="21" w16cid:durableId="1573077471">
    <w:abstractNumId w:val="40"/>
  </w:num>
  <w:num w:numId="22" w16cid:durableId="70736498">
    <w:abstractNumId w:val="12"/>
  </w:num>
  <w:num w:numId="23" w16cid:durableId="1608729158">
    <w:abstractNumId w:val="10"/>
  </w:num>
  <w:num w:numId="24" w16cid:durableId="104078725">
    <w:abstractNumId w:val="32"/>
    <w:lvlOverride w:ilvl="0">
      <w:startOverride w:val="1"/>
    </w:lvlOverride>
  </w:num>
  <w:num w:numId="25" w16cid:durableId="1481919652">
    <w:abstractNumId w:val="23"/>
  </w:num>
  <w:num w:numId="26" w16cid:durableId="159345439">
    <w:abstractNumId w:val="47"/>
  </w:num>
  <w:num w:numId="27" w16cid:durableId="1676758879">
    <w:abstractNumId w:val="21"/>
  </w:num>
  <w:num w:numId="28" w16cid:durableId="919482425">
    <w:abstractNumId w:val="36"/>
  </w:num>
  <w:num w:numId="29" w16cid:durableId="497237735">
    <w:abstractNumId w:val="30"/>
  </w:num>
  <w:num w:numId="30" w16cid:durableId="274290846">
    <w:abstractNumId w:val="14"/>
  </w:num>
  <w:num w:numId="31" w16cid:durableId="1995792890">
    <w:abstractNumId w:val="43"/>
  </w:num>
  <w:num w:numId="32" w16cid:durableId="1108966948">
    <w:abstractNumId w:val="8"/>
  </w:num>
  <w:num w:numId="33" w16cid:durableId="695733067">
    <w:abstractNumId w:val="6"/>
  </w:num>
  <w:num w:numId="34" w16cid:durableId="1028869753">
    <w:abstractNumId w:val="19"/>
  </w:num>
  <w:num w:numId="35" w16cid:durableId="924189337">
    <w:abstractNumId w:val="4"/>
  </w:num>
  <w:num w:numId="36" w16cid:durableId="1008292449">
    <w:abstractNumId w:val="35"/>
  </w:num>
  <w:num w:numId="37" w16cid:durableId="1666544885">
    <w:abstractNumId w:val="38"/>
  </w:num>
  <w:num w:numId="38" w16cid:durableId="574628416">
    <w:abstractNumId w:val="29"/>
  </w:num>
  <w:num w:numId="39" w16cid:durableId="733358974">
    <w:abstractNumId w:val="5"/>
  </w:num>
  <w:num w:numId="40" w16cid:durableId="634530206">
    <w:abstractNumId w:val="45"/>
  </w:num>
  <w:num w:numId="41" w16cid:durableId="214004830">
    <w:abstractNumId w:val="9"/>
  </w:num>
  <w:num w:numId="42" w16cid:durableId="399206773">
    <w:abstractNumId w:val="31"/>
  </w:num>
  <w:num w:numId="43" w16cid:durableId="441075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991365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99313538">
    <w:abstractNumId w:val="39"/>
  </w:num>
  <w:num w:numId="46" w16cid:durableId="945884999">
    <w:abstractNumId w:val="10"/>
  </w:num>
  <w:num w:numId="47" w16cid:durableId="1257984045">
    <w:abstractNumId w:val="22"/>
  </w:num>
  <w:num w:numId="48" w16cid:durableId="348916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1254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6348222">
    <w:abstractNumId w:val="25"/>
  </w:num>
  <w:num w:numId="51" w16cid:durableId="57945716">
    <w:abstractNumId w:val="34"/>
  </w:num>
  <w:num w:numId="52" w16cid:durableId="1049571298">
    <w:abstractNumId w:val="42"/>
  </w:num>
  <w:num w:numId="53" w16cid:durableId="1580023349">
    <w:abstractNumId w:val="49"/>
  </w:num>
  <w:num w:numId="54" w16cid:durableId="1854807737">
    <w:abstractNumId w:val="1"/>
  </w:num>
  <w:num w:numId="55" w16cid:durableId="666399272">
    <w:abstractNumId w:val="24"/>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Y, JULIEN">
    <w15:presenceInfo w15:providerId="AD" w15:userId="S::JFAY@bt0d0000.w2k.bouyguestelecom.fr::067464c1-9014-4a69-93f3-88a7079089b4"/>
  </w15:person>
  <w15:person w15:author="JULIEN">
    <w15:presenceInfo w15:providerId="AD" w15:userId="S::JFAY@bt0d0000.w2k.bouyguestelecom.fr::067464c1-9014-4a69-93f3-88a7079089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378F"/>
    <w:rsid w:val="00004686"/>
    <w:rsid w:val="00005A9A"/>
    <w:rsid w:val="00006D97"/>
    <w:rsid w:val="00007113"/>
    <w:rsid w:val="00007392"/>
    <w:rsid w:val="000078D5"/>
    <w:rsid w:val="00007B11"/>
    <w:rsid w:val="00007EBB"/>
    <w:rsid w:val="000106A4"/>
    <w:rsid w:val="00010AC8"/>
    <w:rsid w:val="00011BB5"/>
    <w:rsid w:val="00012D2A"/>
    <w:rsid w:val="0001303B"/>
    <w:rsid w:val="00014348"/>
    <w:rsid w:val="00014639"/>
    <w:rsid w:val="0002029D"/>
    <w:rsid w:val="000211AE"/>
    <w:rsid w:val="0002157F"/>
    <w:rsid w:val="00021718"/>
    <w:rsid w:val="000239BB"/>
    <w:rsid w:val="00024453"/>
    <w:rsid w:val="00024650"/>
    <w:rsid w:val="000246DE"/>
    <w:rsid w:val="00025952"/>
    <w:rsid w:val="00025C35"/>
    <w:rsid w:val="000266A8"/>
    <w:rsid w:val="00027D97"/>
    <w:rsid w:val="00030C74"/>
    <w:rsid w:val="00031877"/>
    <w:rsid w:val="00032404"/>
    <w:rsid w:val="0003272D"/>
    <w:rsid w:val="00032A17"/>
    <w:rsid w:val="00032F4F"/>
    <w:rsid w:val="00034D6C"/>
    <w:rsid w:val="0003542F"/>
    <w:rsid w:val="0004077A"/>
    <w:rsid w:val="0004137F"/>
    <w:rsid w:val="00045C0B"/>
    <w:rsid w:val="00046646"/>
    <w:rsid w:val="0005113E"/>
    <w:rsid w:val="0005150F"/>
    <w:rsid w:val="00051556"/>
    <w:rsid w:val="00051FBF"/>
    <w:rsid w:val="000548C0"/>
    <w:rsid w:val="000552E1"/>
    <w:rsid w:val="00056BD1"/>
    <w:rsid w:val="00056D6E"/>
    <w:rsid w:val="00057EB9"/>
    <w:rsid w:val="000602BD"/>
    <w:rsid w:val="00060633"/>
    <w:rsid w:val="000609E8"/>
    <w:rsid w:val="00060C0C"/>
    <w:rsid w:val="0006115C"/>
    <w:rsid w:val="00061A10"/>
    <w:rsid w:val="0006227B"/>
    <w:rsid w:val="000633B6"/>
    <w:rsid w:val="00063A1E"/>
    <w:rsid w:val="0006455D"/>
    <w:rsid w:val="0006506E"/>
    <w:rsid w:val="0006621D"/>
    <w:rsid w:val="00066782"/>
    <w:rsid w:val="00070708"/>
    <w:rsid w:val="0007092E"/>
    <w:rsid w:val="00070D9F"/>
    <w:rsid w:val="000711E5"/>
    <w:rsid w:val="00071D87"/>
    <w:rsid w:val="0007207C"/>
    <w:rsid w:val="00072659"/>
    <w:rsid w:val="000739D0"/>
    <w:rsid w:val="00074A1D"/>
    <w:rsid w:val="00076661"/>
    <w:rsid w:val="00076A15"/>
    <w:rsid w:val="00077FD3"/>
    <w:rsid w:val="00082641"/>
    <w:rsid w:val="00083375"/>
    <w:rsid w:val="00083AD0"/>
    <w:rsid w:val="00083B63"/>
    <w:rsid w:val="000845AF"/>
    <w:rsid w:val="0008485A"/>
    <w:rsid w:val="00085E31"/>
    <w:rsid w:val="000873FD"/>
    <w:rsid w:val="00090B2E"/>
    <w:rsid w:val="0009150C"/>
    <w:rsid w:val="000920F9"/>
    <w:rsid w:val="0009214E"/>
    <w:rsid w:val="0009295E"/>
    <w:rsid w:val="00092C9F"/>
    <w:rsid w:val="0009311F"/>
    <w:rsid w:val="00093DF1"/>
    <w:rsid w:val="000947AC"/>
    <w:rsid w:val="00095436"/>
    <w:rsid w:val="00095709"/>
    <w:rsid w:val="000957A9"/>
    <w:rsid w:val="00095C86"/>
    <w:rsid w:val="00096BF3"/>
    <w:rsid w:val="00096E04"/>
    <w:rsid w:val="000A01F0"/>
    <w:rsid w:val="000A07DA"/>
    <w:rsid w:val="000A11C7"/>
    <w:rsid w:val="000A1D99"/>
    <w:rsid w:val="000A39C8"/>
    <w:rsid w:val="000A3DD7"/>
    <w:rsid w:val="000A3EA7"/>
    <w:rsid w:val="000A4FD3"/>
    <w:rsid w:val="000A723D"/>
    <w:rsid w:val="000B12F1"/>
    <w:rsid w:val="000B3618"/>
    <w:rsid w:val="000B4041"/>
    <w:rsid w:val="000B6B34"/>
    <w:rsid w:val="000C1B5F"/>
    <w:rsid w:val="000C2068"/>
    <w:rsid w:val="000C304E"/>
    <w:rsid w:val="000C3CAC"/>
    <w:rsid w:val="000C3D94"/>
    <w:rsid w:val="000C3DC2"/>
    <w:rsid w:val="000C4B4A"/>
    <w:rsid w:val="000C4F7A"/>
    <w:rsid w:val="000C60C4"/>
    <w:rsid w:val="000D32EE"/>
    <w:rsid w:val="000D34A5"/>
    <w:rsid w:val="000D3552"/>
    <w:rsid w:val="000D4BA0"/>
    <w:rsid w:val="000D55E3"/>
    <w:rsid w:val="000D61AF"/>
    <w:rsid w:val="000D620D"/>
    <w:rsid w:val="000E01E3"/>
    <w:rsid w:val="000E0B3B"/>
    <w:rsid w:val="000E0B82"/>
    <w:rsid w:val="000E1FFC"/>
    <w:rsid w:val="000E44D7"/>
    <w:rsid w:val="000E4769"/>
    <w:rsid w:val="000E5F4E"/>
    <w:rsid w:val="000E66E2"/>
    <w:rsid w:val="000E7F95"/>
    <w:rsid w:val="000F0FB7"/>
    <w:rsid w:val="000F20C1"/>
    <w:rsid w:val="000F33F1"/>
    <w:rsid w:val="000F529C"/>
    <w:rsid w:val="000F605F"/>
    <w:rsid w:val="000F66FC"/>
    <w:rsid w:val="000F6A78"/>
    <w:rsid w:val="000F7163"/>
    <w:rsid w:val="000F7888"/>
    <w:rsid w:val="001011FD"/>
    <w:rsid w:val="00101DCC"/>
    <w:rsid w:val="001021B5"/>
    <w:rsid w:val="00104116"/>
    <w:rsid w:val="001063CA"/>
    <w:rsid w:val="00106BA1"/>
    <w:rsid w:val="00106CD4"/>
    <w:rsid w:val="00107693"/>
    <w:rsid w:val="00107C56"/>
    <w:rsid w:val="001108BB"/>
    <w:rsid w:val="00111DFB"/>
    <w:rsid w:val="00112263"/>
    <w:rsid w:val="0011239C"/>
    <w:rsid w:val="00112B08"/>
    <w:rsid w:val="00112BFA"/>
    <w:rsid w:val="001136C9"/>
    <w:rsid w:val="00113761"/>
    <w:rsid w:val="00113F8D"/>
    <w:rsid w:val="00114F3F"/>
    <w:rsid w:val="00115B9D"/>
    <w:rsid w:val="00115F1A"/>
    <w:rsid w:val="00116720"/>
    <w:rsid w:val="00116893"/>
    <w:rsid w:val="00116B91"/>
    <w:rsid w:val="00117B4B"/>
    <w:rsid w:val="00121ED5"/>
    <w:rsid w:val="00122437"/>
    <w:rsid w:val="001230ED"/>
    <w:rsid w:val="001234FC"/>
    <w:rsid w:val="00124BFF"/>
    <w:rsid w:val="00124D26"/>
    <w:rsid w:val="00126514"/>
    <w:rsid w:val="00131086"/>
    <w:rsid w:val="0013155B"/>
    <w:rsid w:val="00133537"/>
    <w:rsid w:val="00133F18"/>
    <w:rsid w:val="001346DF"/>
    <w:rsid w:val="0013533F"/>
    <w:rsid w:val="00135578"/>
    <w:rsid w:val="00136362"/>
    <w:rsid w:val="00136664"/>
    <w:rsid w:val="00140052"/>
    <w:rsid w:val="00141424"/>
    <w:rsid w:val="0014273B"/>
    <w:rsid w:val="00142788"/>
    <w:rsid w:val="00143055"/>
    <w:rsid w:val="0014378C"/>
    <w:rsid w:val="00144878"/>
    <w:rsid w:val="00144A85"/>
    <w:rsid w:val="001452A6"/>
    <w:rsid w:val="00146325"/>
    <w:rsid w:val="00146369"/>
    <w:rsid w:val="00147BBB"/>
    <w:rsid w:val="001506AC"/>
    <w:rsid w:val="0015246D"/>
    <w:rsid w:val="00152BDB"/>
    <w:rsid w:val="00152E46"/>
    <w:rsid w:val="00153505"/>
    <w:rsid w:val="00153F83"/>
    <w:rsid w:val="0015503D"/>
    <w:rsid w:val="00155452"/>
    <w:rsid w:val="0016017E"/>
    <w:rsid w:val="00161076"/>
    <w:rsid w:val="0016172B"/>
    <w:rsid w:val="00161CFA"/>
    <w:rsid w:val="00162D10"/>
    <w:rsid w:val="00164236"/>
    <w:rsid w:val="00164C85"/>
    <w:rsid w:val="0016519C"/>
    <w:rsid w:val="00165479"/>
    <w:rsid w:val="00172BAF"/>
    <w:rsid w:val="00172D05"/>
    <w:rsid w:val="00173D70"/>
    <w:rsid w:val="00173DFD"/>
    <w:rsid w:val="0017445B"/>
    <w:rsid w:val="00174A86"/>
    <w:rsid w:val="00174C61"/>
    <w:rsid w:val="00175426"/>
    <w:rsid w:val="00175892"/>
    <w:rsid w:val="00175CAC"/>
    <w:rsid w:val="001761E4"/>
    <w:rsid w:val="001769E1"/>
    <w:rsid w:val="00177174"/>
    <w:rsid w:val="00177EA3"/>
    <w:rsid w:val="001804BA"/>
    <w:rsid w:val="001808AB"/>
    <w:rsid w:val="001809BC"/>
    <w:rsid w:val="00180EC9"/>
    <w:rsid w:val="00182358"/>
    <w:rsid w:val="00182BB6"/>
    <w:rsid w:val="00183E96"/>
    <w:rsid w:val="0018414C"/>
    <w:rsid w:val="001841F0"/>
    <w:rsid w:val="001842C3"/>
    <w:rsid w:val="001842EB"/>
    <w:rsid w:val="001849B4"/>
    <w:rsid w:val="00184A25"/>
    <w:rsid w:val="00185067"/>
    <w:rsid w:val="00185F9A"/>
    <w:rsid w:val="0018700D"/>
    <w:rsid w:val="00187A69"/>
    <w:rsid w:val="00192065"/>
    <w:rsid w:val="00192140"/>
    <w:rsid w:val="001924D6"/>
    <w:rsid w:val="001926D2"/>
    <w:rsid w:val="0019292B"/>
    <w:rsid w:val="00193785"/>
    <w:rsid w:val="00193A7C"/>
    <w:rsid w:val="001947D7"/>
    <w:rsid w:val="00196313"/>
    <w:rsid w:val="00197A69"/>
    <w:rsid w:val="001A1FAA"/>
    <w:rsid w:val="001A2F0B"/>
    <w:rsid w:val="001A340C"/>
    <w:rsid w:val="001A3970"/>
    <w:rsid w:val="001A3EA2"/>
    <w:rsid w:val="001A4D78"/>
    <w:rsid w:val="001A50B0"/>
    <w:rsid w:val="001A51E2"/>
    <w:rsid w:val="001A6674"/>
    <w:rsid w:val="001A77A5"/>
    <w:rsid w:val="001A7931"/>
    <w:rsid w:val="001B048E"/>
    <w:rsid w:val="001B04B3"/>
    <w:rsid w:val="001B2032"/>
    <w:rsid w:val="001B2BD3"/>
    <w:rsid w:val="001B31DA"/>
    <w:rsid w:val="001B6806"/>
    <w:rsid w:val="001B693F"/>
    <w:rsid w:val="001B71D5"/>
    <w:rsid w:val="001B74FA"/>
    <w:rsid w:val="001C0722"/>
    <w:rsid w:val="001C32DA"/>
    <w:rsid w:val="001C33C0"/>
    <w:rsid w:val="001C50BD"/>
    <w:rsid w:val="001C58A0"/>
    <w:rsid w:val="001C6053"/>
    <w:rsid w:val="001C703B"/>
    <w:rsid w:val="001C716E"/>
    <w:rsid w:val="001C73B2"/>
    <w:rsid w:val="001C7D09"/>
    <w:rsid w:val="001D016D"/>
    <w:rsid w:val="001D145F"/>
    <w:rsid w:val="001D29E5"/>
    <w:rsid w:val="001D2F86"/>
    <w:rsid w:val="001D3DDB"/>
    <w:rsid w:val="001D4C28"/>
    <w:rsid w:val="001D4F47"/>
    <w:rsid w:val="001D65E6"/>
    <w:rsid w:val="001D721D"/>
    <w:rsid w:val="001D7939"/>
    <w:rsid w:val="001E061D"/>
    <w:rsid w:val="001E0A1C"/>
    <w:rsid w:val="001E125D"/>
    <w:rsid w:val="001E225F"/>
    <w:rsid w:val="001E2709"/>
    <w:rsid w:val="001E4A68"/>
    <w:rsid w:val="001E54CC"/>
    <w:rsid w:val="001E5F20"/>
    <w:rsid w:val="001F02AC"/>
    <w:rsid w:val="001F1D8F"/>
    <w:rsid w:val="001F219B"/>
    <w:rsid w:val="001F29E6"/>
    <w:rsid w:val="001F578F"/>
    <w:rsid w:val="001F74C8"/>
    <w:rsid w:val="00201299"/>
    <w:rsid w:val="00201E29"/>
    <w:rsid w:val="002022DE"/>
    <w:rsid w:val="002027EA"/>
    <w:rsid w:val="00202E4E"/>
    <w:rsid w:val="00203894"/>
    <w:rsid w:val="00203F21"/>
    <w:rsid w:val="0020450F"/>
    <w:rsid w:val="00204E9E"/>
    <w:rsid w:val="002057AB"/>
    <w:rsid w:val="00206387"/>
    <w:rsid w:val="00206C93"/>
    <w:rsid w:val="002076E8"/>
    <w:rsid w:val="00207E70"/>
    <w:rsid w:val="00212617"/>
    <w:rsid w:val="00212D22"/>
    <w:rsid w:val="002149CD"/>
    <w:rsid w:val="00215CC8"/>
    <w:rsid w:val="00224FCE"/>
    <w:rsid w:val="00225430"/>
    <w:rsid w:val="002267C0"/>
    <w:rsid w:val="00226BE3"/>
    <w:rsid w:val="00226DBA"/>
    <w:rsid w:val="002279FD"/>
    <w:rsid w:val="002305A8"/>
    <w:rsid w:val="002306B1"/>
    <w:rsid w:val="00231116"/>
    <w:rsid w:val="00231CF2"/>
    <w:rsid w:val="00233057"/>
    <w:rsid w:val="0023375C"/>
    <w:rsid w:val="00233EA4"/>
    <w:rsid w:val="00234111"/>
    <w:rsid w:val="00235BAE"/>
    <w:rsid w:val="002361CB"/>
    <w:rsid w:val="00237052"/>
    <w:rsid w:val="00237FD3"/>
    <w:rsid w:val="00240A11"/>
    <w:rsid w:val="00241468"/>
    <w:rsid w:val="00241AA8"/>
    <w:rsid w:val="00241E9E"/>
    <w:rsid w:val="00245231"/>
    <w:rsid w:val="0024575B"/>
    <w:rsid w:val="00245CBF"/>
    <w:rsid w:val="0024624C"/>
    <w:rsid w:val="00246463"/>
    <w:rsid w:val="00246F06"/>
    <w:rsid w:val="002479D0"/>
    <w:rsid w:val="00250058"/>
    <w:rsid w:val="00252D60"/>
    <w:rsid w:val="002531DB"/>
    <w:rsid w:val="00253C4B"/>
    <w:rsid w:val="00253D34"/>
    <w:rsid w:val="0025418F"/>
    <w:rsid w:val="00254684"/>
    <w:rsid w:val="00254A55"/>
    <w:rsid w:val="002551FC"/>
    <w:rsid w:val="00255389"/>
    <w:rsid w:val="00255D28"/>
    <w:rsid w:val="002562C8"/>
    <w:rsid w:val="002568FE"/>
    <w:rsid w:val="00256FFE"/>
    <w:rsid w:val="00257E3D"/>
    <w:rsid w:val="002604A2"/>
    <w:rsid w:val="00260A46"/>
    <w:rsid w:val="00260DF4"/>
    <w:rsid w:val="002613EA"/>
    <w:rsid w:val="00261A46"/>
    <w:rsid w:val="00261C4C"/>
    <w:rsid w:val="002632EC"/>
    <w:rsid w:val="00263B40"/>
    <w:rsid w:val="00264CD6"/>
    <w:rsid w:val="0026577B"/>
    <w:rsid w:val="00265C29"/>
    <w:rsid w:val="0026629F"/>
    <w:rsid w:val="00270891"/>
    <w:rsid w:val="00270ABF"/>
    <w:rsid w:val="002733C5"/>
    <w:rsid w:val="00274436"/>
    <w:rsid w:val="002744FD"/>
    <w:rsid w:val="00274E48"/>
    <w:rsid w:val="00276902"/>
    <w:rsid w:val="002802EC"/>
    <w:rsid w:val="00280AD3"/>
    <w:rsid w:val="00282B60"/>
    <w:rsid w:val="002836B8"/>
    <w:rsid w:val="00283778"/>
    <w:rsid w:val="00284029"/>
    <w:rsid w:val="00284358"/>
    <w:rsid w:val="0028444C"/>
    <w:rsid w:val="002849E7"/>
    <w:rsid w:val="00284CE5"/>
    <w:rsid w:val="002861C9"/>
    <w:rsid w:val="00286B55"/>
    <w:rsid w:val="0028705D"/>
    <w:rsid w:val="00287329"/>
    <w:rsid w:val="00287677"/>
    <w:rsid w:val="00287BED"/>
    <w:rsid w:val="00291855"/>
    <w:rsid w:val="0029276A"/>
    <w:rsid w:val="002928A2"/>
    <w:rsid w:val="00292C93"/>
    <w:rsid w:val="00293D4B"/>
    <w:rsid w:val="00293EE9"/>
    <w:rsid w:val="00294A78"/>
    <w:rsid w:val="00295304"/>
    <w:rsid w:val="0029550E"/>
    <w:rsid w:val="00296781"/>
    <w:rsid w:val="002A0147"/>
    <w:rsid w:val="002A01A6"/>
    <w:rsid w:val="002A05AC"/>
    <w:rsid w:val="002A1463"/>
    <w:rsid w:val="002A1B12"/>
    <w:rsid w:val="002A238B"/>
    <w:rsid w:val="002A2512"/>
    <w:rsid w:val="002A39EA"/>
    <w:rsid w:val="002A4057"/>
    <w:rsid w:val="002A636F"/>
    <w:rsid w:val="002A6A01"/>
    <w:rsid w:val="002A747A"/>
    <w:rsid w:val="002A7BAD"/>
    <w:rsid w:val="002B0458"/>
    <w:rsid w:val="002B124E"/>
    <w:rsid w:val="002B245B"/>
    <w:rsid w:val="002B2ABB"/>
    <w:rsid w:val="002B39D9"/>
    <w:rsid w:val="002B7E0D"/>
    <w:rsid w:val="002C1D6B"/>
    <w:rsid w:val="002C2208"/>
    <w:rsid w:val="002C358A"/>
    <w:rsid w:val="002C3CF2"/>
    <w:rsid w:val="002C4191"/>
    <w:rsid w:val="002C4E4C"/>
    <w:rsid w:val="002C5AC2"/>
    <w:rsid w:val="002C6269"/>
    <w:rsid w:val="002C6C55"/>
    <w:rsid w:val="002C7A97"/>
    <w:rsid w:val="002D17D2"/>
    <w:rsid w:val="002D1872"/>
    <w:rsid w:val="002D1FC6"/>
    <w:rsid w:val="002D3083"/>
    <w:rsid w:val="002D3BD8"/>
    <w:rsid w:val="002D43DB"/>
    <w:rsid w:val="002D5995"/>
    <w:rsid w:val="002D622D"/>
    <w:rsid w:val="002D65E0"/>
    <w:rsid w:val="002D67A5"/>
    <w:rsid w:val="002D6B99"/>
    <w:rsid w:val="002D785E"/>
    <w:rsid w:val="002E123F"/>
    <w:rsid w:val="002E19B9"/>
    <w:rsid w:val="002E2332"/>
    <w:rsid w:val="002E3DA9"/>
    <w:rsid w:val="002E4075"/>
    <w:rsid w:val="002E48B4"/>
    <w:rsid w:val="002E5309"/>
    <w:rsid w:val="002E76EF"/>
    <w:rsid w:val="002E7ABD"/>
    <w:rsid w:val="002F0D1B"/>
    <w:rsid w:val="002F14B7"/>
    <w:rsid w:val="002F1F42"/>
    <w:rsid w:val="002F20AA"/>
    <w:rsid w:val="002F28D4"/>
    <w:rsid w:val="002F31AE"/>
    <w:rsid w:val="002F4198"/>
    <w:rsid w:val="002F543C"/>
    <w:rsid w:val="002F6C5A"/>
    <w:rsid w:val="003002D2"/>
    <w:rsid w:val="003015E2"/>
    <w:rsid w:val="0030175D"/>
    <w:rsid w:val="0030245C"/>
    <w:rsid w:val="003027FC"/>
    <w:rsid w:val="00302D4C"/>
    <w:rsid w:val="003036E4"/>
    <w:rsid w:val="0030378D"/>
    <w:rsid w:val="00303FD4"/>
    <w:rsid w:val="00304CB2"/>
    <w:rsid w:val="00307037"/>
    <w:rsid w:val="003076BF"/>
    <w:rsid w:val="0031024B"/>
    <w:rsid w:val="003102EE"/>
    <w:rsid w:val="003109C4"/>
    <w:rsid w:val="003124DA"/>
    <w:rsid w:val="00313557"/>
    <w:rsid w:val="00313927"/>
    <w:rsid w:val="00313FC4"/>
    <w:rsid w:val="003141E6"/>
    <w:rsid w:val="00314C09"/>
    <w:rsid w:val="003150E1"/>
    <w:rsid w:val="00315677"/>
    <w:rsid w:val="00315F30"/>
    <w:rsid w:val="0031639C"/>
    <w:rsid w:val="003169FF"/>
    <w:rsid w:val="00316A06"/>
    <w:rsid w:val="00317D9F"/>
    <w:rsid w:val="00317DFB"/>
    <w:rsid w:val="00317F4B"/>
    <w:rsid w:val="003200B3"/>
    <w:rsid w:val="003213D8"/>
    <w:rsid w:val="00322AB1"/>
    <w:rsid w:val="0032321F"/>
    <w:rsid w:val="003259E9"/>
    <w:rsid w:val="00325EDD"/>
    <w:rsid w:val="003278C2"/>
    <w:rsid w:val="00327FB2"/>
    <w:rsid w:val="00330B4A"/>
    <w:rsid w:val="0033178C"/>
    <w:rsid w:val="0033186C"/>
    <w:rsid w:val="00331B6F"/>
    <w:rsid w:val="00332AC6"/>
    <w:rsid w:val="00332CD6"/>
    <w:rsid w:val="00333077"/>
    <w:rsid w:val="00335831"/>
    <w:rsid w:val="00336035"/>
    <w:rsid w:val="003361AB"/>
    <w:rsid w:val="00336E43"/>
    <w:rsid w:val="0034035F"/>
    <w:rsid w:val="0034148E"/>
    <w:rsid w:val="00341CBA"/>
    <w:rsid w:val="00342B57"/>
    <w:rsid w:val="0034355A"/>
    <w:rsid w:val="00343B29"/>
    <w:rsid w:val="0034400B"/>
    <w:rsid w:val="00344A0F"/>
    <w:rsid w:val="00344ED9"/>
    <w:rsid w:val="00345DDA"/>
    <w:rsid w:val="00345FF6"/>
    <w:rsid w:val="003519DF"/>
    <w:rsid w:val="003520E3"/>
    <w:rsid w:val="0035245E"/>
    <w:rsid w:val="003532E4"/>
    <w:rsid w:val="00355CEF"/>
    <w:rsid w:val="0035627E"/>
    <w:rsid w:val="0035629E"/>
    <w:rsid w:val="003563FB"/>
    <w:rsid w:val="00357404"/>
    <w:rsid w:val="00360F0F"/>
    <w:rsid w:val="003611AF"/>
    <w:rsid w:val="003620FF"/>
    <w:rsid w:val="003637D7"/>
    <w:rsid w:val="0036438D"/>
    <w:rsid w:val="003644FE"/>
    <w:rsid w:val="00365CB6"/>
    <w:rsid w:val="00366270"/>
    <w:rsid w:val="0036662F"/>
    <w:rsid w:val="00367A46"/>
    <w:rsid w:val="00371257"/>
    <w:rsid w:val="003723F8"/>
    <w:rsid w:val="003728B3"/>
    <w:rsid w:val="00372AD5"/>
    <w:rsid w:val="0037485E"/>
    <w:rsid w:val="00374E42"/>
    <w:rsid w:val="00381025"/>
    <w:rsid w:val="003814BC"/>
    <w:rsid w:val="003815A1"/>
    <w:rsid w:val="0038266D"/>
    <w:rsid w:val="00382839"/>
    <w:rsid w:val="00382D1F"/>
    <w:rsid w:val="00383ADA"/>
    <w:rsid w:val="00383C08"/>
    <w:rsid w:val="00384B2B"/>
    <w:rsid w:val="00386194"/>
    <w:rsid w:val="00387C0E"/>
    <w:rsid w:val="00390E40"/>
    <w:rsid w:val="00391832"/>
    <w:rsid w:val="00394457"/>
    <w:rsid w:val="003946E0"/>
    <w:rsid w:val="003952F3"/>
    <w:rsid w:val="00396862"/>
    <w:rsid w:val="0039745F"/>
    <w:rsid w:val="003977F9"/>
    <w:rsid w:val="003A074B"/>
    <w:rsid w:val="003A0A4E"/>
    <w:rsid w:val="003A2A99"/>
    <w:rsid w:val="003A2C58"/>
    <w:rsid w:val="003A31B4"/>
    <w:rsid w:val="003A3D87"/>
    <w:rsid w:val="003A4C1A"/>
    <w:rsid w:val="003A567A"/>
    <w:rsid w:val="003A5868"/>
    <w:rsid w:val="003A5A9E"/>
    <w:rsid w:val="003A6448"/>
    <w:rsid w:val="003A6468"/>
    <w:rsid w:val="003A6B72"/>
    <w:rsid w:val="003A7023"/>
    <w:rsid w:val="003B0A61"/>
    <w:rsid w:val="003B0BE9"/>
    <w:rsid w:val="003B15B3"/>
    <w:rsid w:val="003B15C8"/>
    <w:rsid w:val="003B1831"/>
    <w:rsid w:val="003B238E"/>
    <w:rsid w:val="003B4123"/>
    <w:rsid w:val="003B429D"/>
    <w:rsid w:val="003B43F1"/>
    <w:rsid w:val="003B5968"/>
    <w:rsid w:val="003B6306"/>
    <w:rsid w:val="003B6714"/>
    <w:rsid w:val="003B6CB0"/>
    <w:rsid w:val="003B6E0D"/>
    <w:rsid w:val="003B7138"/>
    <w:rsid w:val="003B7450"/>
    <w:rsid w:val="003C05D5"/>
    <w:rsid w:val="003C0B81"/>
    <w:rsid w:val="003C1335"/>
    <w:rsid w:val="003C14A9"/>
    <w:rsid w:val="003C2ADA"/>
    <w:rsid w:val="003C2F36"/>
    <w:rsid w:val="003C3B2A"/>
    <w:rsid w:val="003C42F2"/>
    <w:rsid w:val="003C5C42"/>
    <w:rsid w:val="003C6AAA"/>
    <w:rsid w:val="003D102A"/>
    <w:rsid w:val="003D2603"/>
    <w:rsid w:val="003D2A10"/>
    <w:rsid w:val="003D3309"/>
    <w:rsid w:val="003D34CF"/>
    <w:rsid w:val="003D34E4"/>
    <w:rsid w:val="003D4B1C"/>
    <w:rsid w:val="003D56F2"/>
    <w:rsid w:val="003D6573"/>
    <w:rsid w:val="003D6768"/>
    <w:rsid w:val="003E0B7D"/>
    <w:rsid w:val="003E13A6"/>
    <w:rsid w:val="003E1A01"/>
    <w:rsid w:val="003E270E"/>
    <w:rsid w:val="003E2E6D"/>
    <w:rsid w:val="003E30DA"/>
    <w:rsid w:val="003E3C52"/>
    <w:rsid w:val="003E5958"/>
    <w:rsid w:val="003E64F4"/>
    <w:rsid w:val="003E662F"/>
    <w:rsid w:val="003E74DE"/>
    <w:rsid w:val="003F1057"/>
    <w:rsid w:val="003F140E"/>
    <w:rsid w:val="003F246B"/>
    <w:rsid w:val="003F4C3A"/>
    <w:rsid w:val="003F6307"/>
    <w:rsid w:val="003F74F0"/>
    <w:rsid w:val="003F7BF4"/>
    <w:rsid w:val="003F7F4C"/>
    <w:rsid w:val="00400AB2"/>
    <w:rsid w:val="004017E4"/>
    <w:rsid w:val="004021D7"/>
    <w:rsid w:val="0040274A"/>
    <w:rsid w:val="00402902"/>
    <w:rsid w:val="00405549"/>
    <w:rsid w:val="00405EED"/>
    <w:rsid w:val="0040650A"/>
    <w:rsid w:val="00407826"/>
    <w:rsid w:val="004115C7"/>
    <w:rsid w:val="00411644"/>
    <w:rsid w:val="00413D87"/>
    <w:rsid w:val="00414593"/>
    <w:rsid w:val="0041459B"/>
    <w:rsid w:val="00415EDC"/>
    <w:rsid w:val="00416C80"/>
    <w:rsid w:val="00416F0C"/>
    <w:rsid w:val="00417819"/>
    <w:rsid w:val="004208AC"/>
    <w:rsid w:val="0042125E"/>
    <w:rsid w:val="00421742"/>
    <w:rsid w:val="00422270"/>
    <w:rsid w:val="00422F1D"/>
    <w:rsid w:val="0042366A"/>
    <w:rsid w:val="00423D0D"/>
    <w:rsid w:val="00424557"/>
    <w:rsid w:val="00425238"/>
    <w:rsid w:val="00425E16"/>
    <w:rsid w:val="00426A4B"/>
    <w:rsid w:val="00427164"/>
    <w:rsid w:val="0042762F"/>
    <w:rsid w:val="00427A70"/>
    <w:rsid w:val="00427DD9"/>
    <w:rsid w:val="004328D7"/>
    <w:rsid w:val="00432A2B"/>
    <w:rsid w:val="00432B01"/>
    <w:rsid w:val="00435080"/>
    <w:rsid w:val="00435180"/>
    <w:rsid w:val="00436030"/>
    <w:rsid w:val="00436174"/>
    <w:rsid w:val="004361AB"/>
    <w:rsid w:val="0043652C"/>
    <w:rsid w:val="00436C39"/>
    <w:rsid w:val="00437AAA"/>
    <w:rsid w:val="00437B1B"/>
    <w:rsid w:val="00437FD0"/>
    <w:rsid w:val="004414D6"/>
    <w:rsid w:val="00442C4C"/>
    <w:rsid w:val="004435CE"/>
    <w:rsid w:val="00444B54"/>
    <w:rsid w:val="00444D31"/>
    <w:rsid w:val="00446910"/>
    <w:rsid w:val="00447058"/>
    <w:rsid w:val="00451062"/>
    <w:rsid w:val="00451F92"/>
    <w:rsid w:val="00452E05"/>
    <w:rsid w:val="004537BE"/>
    <w:rsid w:val="00453CD6"/>
    <w:rsid w:val="0045484C"/>
    <w:rsid w:val="00457508"/>
    <w:rsid w:val="00457692"/>
    <w:rsid w:val="00457F14"/>
    <w:rsid w:val="00460DCC"/>
    <w:rsid w:val="004620D1"/>
    <w:rsid w:val="0046297C"/>
    <w:rsid w:val="004636E9"/>
    <w:rsid w:val="00464217"/>
    <w:rsid w:val="00464467"/>
    <w:rsid w:val="0046492F"/>
    <w:rsid w:val="00465478"/>
    <w:rsid w:val="004660F2"/>
    <w:rsid w:val="0046710F"/>
    <w:rsid w:val="00471370"/>
    <w:rsid w:val="0047169D"/>
    <w:rsid w:val="00472559"/>
    <w:rsid w:val="00472AB8"/>
    <w:rsid w:val="00474A22"/>
    <w:rsid w:val="00475310"/>
    <w:rsid w:val="004754DB"/>
    <w:rsid w:val="004777DB"/>
    <w:rsid w:val="00477912"/>
    <w:rsid w:val="00480601"/>
    <w:rsid w:val="00481DE6"/>
    <w:rsid w:val="004826DC"/>
    <w:rsid w:val="004831C9"/>
    <w:rsid w:val="00483963"/>
    <w:rsid w:val="00483C42"/>
    <w:rsid w:val="00483E9C"/>
    <w:rsid w:val="00484F87"/>
    <w:rsid w:val="00485C6D"/>
    <w:rsid w:val="00486DA7"/>
    <w:rsid w:val="0049021E"/>
    <w:rsid w:val="004902D5"/>
    <w:rsid w:val="0049180F"/>
    <w:rsid w:val="0049192F"/>
    <w:rsid w:val="0049230F"/>
    <w:rsid w:val="00492ED5"/>
    <w:rsid w:val="004937FA"/>
    <w:rsid w:val="00493980"/>
    <w:rsid w:val="00494476"/>
    <w:rsid w:val="0049452A"/>
    <w:rsid w:val="00494DB6"/>
    <w:rsid w:val="00495F10"/>
    <w:rsid w:val="004973B0"/>
    <w:rsid w:val="004A0953"/>
    <w:rsid w:val="004A20FC"/>
    <w:rsid w:val="004A2A02"/>
    <w:rsid w:val="004A3210"/>
    <w:rsid w:val="004A33C6"/>
    <w:rsid w:val="004A3548"/>
    <w:rsid w:val="004A39D8"/>
    <w:rsid w:val="004A52B7"/>
    <w:rsid w:val="004A56C1"/>
    <w:rsid w:val="004A5CD8"/>
    <w:rsid w:val="004A6023"/>
    <w:rsid w:val="004A61A9"/>
    <w:rsid w:val="004A6657"/>
    <w:rsid w:val="004A70C8"/>
    <w:rsid w:val="004A74D5"/>
    <w:rsid w:val="004A7BEC"/>
    <w:rsid w:val="004B1CE6"/>
    <w:rsid w:val="004B2A23"/>
    <w:rsid w:val="004B2AE8"/>
    <w:rsid w:val="004B380E"/>
    <w:rsid w:val="004B3BB6"/>
    <w:rsid w:val="004B5FBF"/>
    <w:rsid w:val="004B7A9C"/>
    <w:rsid w:val="004C1C0C"/>
    <w:rsid w:val="004C242E"/>
    <w:rsid w:val="004C2AEC"/>
    <w:rsid w:val="004C5134"/>
    <w:rsid w:val="004C7FE0"/>
    <w:rsid w:val="004D0F24"/>
    <w:rsid w:val="004D1137"/>
    <w:rsid w:val="004D1F41"/>
    <w:rsid w:val="004D2D8D"/>
    <w:rsid w:val="004D326B"/>
    <w:rsid w:val="004D327C"/>
    <w:rsid w:val="004D43FF"/>
    <w:rsid w:val="004D4455"/>
    <w:rsid w:val="004D7050"/>
    <w:rsid w:val="004D72E2"/>
    <w:rsid w:val="004D74BC"/>
    <w:rsid w:val="004D77F7"/>
    <w:rsid w:val="004D7DA0"/>
    <w:rsid w:val="004E0BFC"/>
    <w:rsid w:val="004E0DB3"/>
    <w:rsid w:val="004E0DD0"/>
    <w:rsid w:val="004E1736"/>
    <w:rsid w:val="004E1C2C"/>
    <w:rsid w:val="004E2582"/>
    <w:rsid w:val="004E321F"/>
    <w:rsid w:val="004E503D"/>
    <w:rsid w:val="004E5370"/>
    <w:rsid w:val="004E53E7"/>
    <w:rsid w:val="004E617D"/>
    <w:rsid w:val="004E660E"/>
    <w:rsid w:val="004E7227"/>
    <w:rsid w:val="004F07B6"/>
    <w:rsid w:val="004F0985"/>
    <w:rsid w:val="004F1212"/>
    <w:rsid w:val="004F190F"/>
    <w:rsid w:val="004F366C"/>
    <w:rsid w:val="004F426C"/>
    <w:rsid w:val="004F49C4"/>
    <w:rsid w:val="004F4BD0"/>
    <w:rsid w:val="004F5663"/>
    <w:rsid w:val="00500796"/>
    <w:rsid w:val="005016A4"/>
    <w:rsid w:val="00501889"/>
    <w:rsid w:val="005019F6"/>
    <w:rsid w:val="00501CF7"/>
    <w:rsid w:val="00502CDB"/>
    <w:rsid w:val="0050345B"/>
    <w:rsid w:val="00503EA2"/>
    <w:rsid w:val="00505238"/>
    <w:rsid w:val="0050548A"/>
    <w:rsid w:val="005057F5"/>
    <w:rsid w:val="00506206"/>
    <w:rsid w:val="00507E75"/>
    <w:rsid w:val="00510567"/>
    <w:rsid w:val="005113D1"/>
    <w:rsid w:val="005120D0"/>
    <w:rsid w:val="00513110"/>
    <w:rsid w:val="0051317E"/>
    <w:rsid w:val="00514BB0"/>
    <w:rsid w:val="005152E5"/>
    <w:rsid w:val="00516050"/>
    <w:rsid w:val="00517552"/>
    <w:rsid w:val="00521F7A"/>
    <w:rsid w:val="005239DA"/>
    <w:rsid w:val="005241EC"/>
    <w:rsid w:val="00525A7E"/>
    <w:rsid w:val="005262D7"/>
    <w:rsid w:val="00530259"/>
    <w:rsid w:val="00531073"/>
    <w:rsid w:val="005313D8"/>
    <w:rsid w:val="0053226E"/>
    <w:rsid w:val="005330AF"/>
    <w:rsid w:val="0053361A"/>
    <w:rsid w:val="00536770"/>
    <w:rsid w:val="00536F3E"/>
    <w:rsid w:val="005379F2"/>
    <w:rsid w:val="0054033A"/>
    <w:rsid w:val="00540953"/>
    <w:rsid w:val="00542933"/>
    <w:rsid w:val="00543748"/>
    <w:rsid w:val="00543C79"/>
    <w:rsid w:val="00544086"/>
    <w:rsid w:val="00544C41"/>
    <w:rsid w:val="00544DF9"/>
    <w:rsid w:val="00546B80"/>
    <w:rsid w:val="0054767E"/>
    <w:rsid w:val="00547F4C"/>
    <w:rsid w:val="00550FAF"/>
    <w:rsid w:val="00551E5A"/>
    <w:rsid w:val="00552911"/>
    <w:rsid w:val="0055325D"/>
    <w:rsid w:val="0055347F"/>
    <w:rsid w:val="00553BBF"/>
    <w:rsid w:val="0055431B"/>
    <w:rsid w:val="0055439D"/>
    <w:rsid w:val="00554618"/>
    <w:rsid w:val="005548EC"/>
    <w:rsid w:val="00554DEA"/>
    <w:rsid w:val="00556BEA"/>
    <w:rsid w:val="00557189"/>
    <w:rsid w:val="00557A0F"/>
    <w:rsid w:val="00557A8C"/>
    <w:rsid w:val="00557FAC"/>
    <w:rsid w:val="00560FBE"/>
    <w:rsid w:val="005618BC"/>
    <w:rsid w:val="00561C89"/>
    <w:rsid w:val="00562056"/>
    <w:rsid w:val="00562248"/>
    <w:rsid w:val="00562F5B"/>
    <w:rsid w:val="005637EF"/>
    <w:rsid w:val="005643F1"/>
    <w:rsid w:val="005647A5"/>
    <w:rsid w:val="00565384"/>
    <w:rsid w:val="00565DE0"/>
    <w:rsid w:val="00566ACC"/>
    <w:rsid w:val="0056774E"/>
    <w:rsid w:val="0056791A"/>
    <w:rsid w:val="00567F4D"/>
    <w:rsid w:val="00570383"/>
    <w:rsid w:val="005704F3"/>
    <w:rsid w:val="005709FB"/>
    <w:rsid w:val="00573A55"/>
    <w:rsid w:val="00573B5A"/>
    <w:rsid w:val="00574606"/>
    <w:rsid w:val="00576DA1"/>
    <w:rsid w:val="00577174"/>
    <w:rsid w:val="00577A32"/>
    <w:rsid w:val="0058105E"/>
    <w:rsid w:val="00582718"/>
    <w:rsid w:val="00582ED0"/>
    <w:rsid w:val="005837C3"/>
    <w:rsid w:val="005854D2"/>
    <w:rsid w:val="005854DD"/>
    <w:rsid w:val="0058658E"/>
    <w:rsid w:val="005865BA"/>
    <w:rsid w:val="00591029"/>
    <w:rsid w:val="005925C0"/>
    <w:rsid w:val="00592A00"/>
    <w:rsid w:val="0059305F"/>
    <w:rsid w:val="005950C1"/>
    <w:rsid w:val="00595CC0"/>
    <w:rsid w:val="0059660B"/>
    <w:rsid w:val="00596DA8"/>
    <w:rsid w:val="00597DAC"/>
    <w:rsid w:val="00597F1D"/>
    <w:rsid w:val="005A0833"/>
    <w:rsid w:val="005A0FC3"/>
    <w:rsid w:val="005A1698"/>
    <w:rsid w:val="005A16FC"/>
    <w:rsid w:val="005A3106"/>
    <w:rsid w:val="005A40B2"/>
    <w:rsid w:val="005A4796"/>
    <w:rsid w:val="005A5898"/>
    <w:rsid w:val="005A5C8E"/>
    <w:rsid w:val="005A5CB8"/>
    <w:rsid w:val="005A7B9D"/>
    <w:rsid w:val="005A7C5F"/>
    <w:rsid w:val="005B08A3"/>
    <w:rsid w:val="005B1576"/>
    <w:rsid w:val="005B247A"/>
    <w:rsid w:val="005B2BD7"/>
    <w:rsid w:val="005B33B8"/>
    <w:rsid w:val="005B3C7D"/>
    <w:rsid w:val="005B457C"/>
    <w:rsid w:val="005B5148"/>
    <w:rsid w:val="005B5921"/>
    <w:rsid w:val="005B6466"/>
    <w:rsid w:val="005B6D65"/>
    <w:rsid w:val="005C035A"/>
    <w:rsid w:val="005C0DEE"/>
    <w:rsid w:val="005C24EC"/>
    <w:rsid w:val="005C38D0"/>
    <w:rsid w:val="005C4991"/>
    <w:rsid w:val="005C5DD0"/>
    <w:rsid w:val="005C6DA2"/>
    <w:rsid w:val="005D0490"/>
    <w:rsid w:val="005D1340"/>
    <w:rsid w:val="005D18F3"/>
    <w:rsid w:val="005D2471"/>
    <w:rsid w:val="005D29B3"/>
    <w:rsid w:val="005D2CFD"/>
    <w:rsid w:val="005D3076"/>
    <w:rsid w:val="005D3214"/>
    <w:rsid w:val="005D5319"/>
    <w:rsid w:val="005D5FCF"/>
    <w:rsid w:val="005D60FA"/>
    <w:rsid w:val="005D6763"/>
    <w:rsid w:val="005D6825"/>
    <w:rsid w:val="005D6EB6"/>
    <w:rsid w:val="005E0171"/>
    <w:rsid w:val="005E0423"/>
    <w:rsid w:val="005E0677"/>
    <w:rsid w:val="005E2013"/>
    <w:rsid w:val="005E280C"/>
    <w:rsid w:val="005E34B9"/>
    <w:rsid w:val="005E55BD"/>
    <w:rsid w:val="005E58B3"/>
    <w:rsid w:val="005E6254"/>
    <w:rsid w:val="005E677E"/>
    <w:rsid w:val="005F004B"/>
    <w:rsid w:val="005F0515"/>
    <w:rsid w:val="005F06CD"/>
    <w:rsid w:val="005F09FA"/>
    <w:rsid w:val="005F1BF5"/>
    <w:rsid w:val="005F2442"/>
    <w:rsid w:val="005F2686"/>
    <w:rsid w:val="005F4328"/>
    <w:rsid w:val="005F4378"/>
    <w:rsid w:val="005F48D6"/>
    <w:rsid w:val="005F4971"/>
    <w:rsid w:val="005F4BA1"/>
    <w:rsid w:val="005F5871"/>
    <w:rsid w:val="005F598D"/>
    <w:rsid w:val="005F5AB4"/>
    <w:rsid w:val="005F75B9"/>
    <w:rsid w:val="006015B2"/>
    <w:rsid w:val="00601841"/>
    <w:rsid w:val="00601E66"/>
    <w:rsid w:val="00603EE2"/>
    <w:rsid w:val="0060590B"/>
    <w:rsid w:val="0060611A"/>
    <w:rsid w:val="00606465"/>
    <w:rsid w:val="00607B48"/>
    <w:rsid w:val="00607CD6"/>
    <w:rsid w:val="00610250"/>
    <w:rsid w:val="00610BC9"/>
    <w:rsid w:val="006121AC"/>
    <w:rsid w:val="00612683"/>
    <w:rsid w:val="006163BD"/>
    <w:rsid w:val="006163E7"/>
    <w:rsid w:val="00620A61"/>
    <w:rsid w:val="00620CC3"/>
    <w:rsid w:val="00621606"/>
    <w:rsid w:val="00623916"/>
    <w:rsid w:val="006244B1"/>
    <w:rsid w:val="0062479F"/>
    <w:rsid w:val="006248D8"/>
    <w:rsid w:val="00624BA7"/>
    <w:rsid w:val="006251F7"/>
    <w:rsid w:val="0062644A"/>
    <w:rsid w:val="0062754B"/>
    <w:rsid w:val="00631529"/>
    <w:rsid w:val="00631B7D"/>
    <w:rsid w:val="00631BC4"/>
    <w:rsid w:val="006324E3"/>
    <w:rsid w:val="00634053"/>
    <w:rsid w:val="00634716"/>
    <w:rsid w:val="00634BED"/>
    <w:rsid w:val="00634C8C"/>
    <w:rsid w:val="00634F33"/>
    <w:rsid w:val="006368F0"/>
    <w:rsid w:val="00636C25"/>
    <w:rsid w:val="00637FE4"/>
    <w:rsid w:val="00640835"/>
    <w:rsid w:val="00640F7E"/>
    <w:rsid w:val="00641465"/>
    <w:rsid w:val="00642BEF"/>
    <w:rsid w:val="00644FB5"/>
    <w:rsid w:val="00646509"/>
    <w:rsid w:val="006465EE"/>
    <w:rsid w:val="006473E4"/>
    <w:rsid w:val="0064762F"/>
    <w:rsid w:val="0065066F"/>
    <w:rsid w:val="00650916"/>
    <w:rsid w:val="00650B2E"/>
    <w:rsid w:val="0065260F"/>
    <w:rsid w:val="00652B42"/>
    <w:rsid w:val="00653444"/>
    <w:rsid w:val="006541E9"/>
    <w:rsid w:val="00655380"/>
    <w:rsid w:val="00655D70"/>
    <w:rsid w:val="006606AC"/>
    <w:rsid w:val="00660A22"/>
    <w:rsid w:val="00660D40"/>
    <w:rsid w:val="00661FF9"/>
    <w:rsid w:val="006641E6"/>
    <w:rsid w:val="0066600B"/>
    <w:rsid w:val="0067038B"/>
    <w:rsid w:val="006716E4"/>
    <w:rsid w:val="00671A9D"/>
    <w:rsid w:val="00671AAC"/>
    <w:rsid w:val="00671B33"/>
    <w:rsid w:val="0067277F"/>
    <w:rsid w:val="00673696"/>
    <w:rsid w:val="00674939"/>
    <w:rsid w:val="00675661"/>
    <w:rsid w:val="006759CD"/>
    <w:rsid w:val="00680683"/>
    <w:rsid w:val="00681D5B"/>
    <w:rsid w:val="006822F9"/>
    <w:rsid w:val="006830CF"/>
    <w:rsid w:val="006836B7"/>
    <w:rsid w:val="00683F93"/>
    <w:rsid w:val="00687BAD"/>
    <w:rsid w:val="00687F7A"/>
    <w:rsid w:val="00690196"/>
    <w:rsid w:val="00690599"/>
    <w:rsid w:val="00691042"/>
    <w:rsid w:val="00692711"/>
    <w:rsid w:val="00692DA5"/>
    <w:rsid w:val="00693A7E"/>
    <w:rsid w:val="00695181"/>
    <w:rsid w:val="00696D8E"/>
    <w:rsid w:val="00697DF8"/>
    <w:rsid w:val="006A0E7D"/>
    <w:rsid w:val="006A176B"/>
    <w:rsid w:val="006A1B12"/>
    <w:rsid w:val="006A1F5C"/>
    <w:rsid w:val="006A23F8"/>
    <w:rsid w:val="006A2782"/>
    <w:rsid w:val="006A33B9"/>
    <w:rsid w:val="006A4BA8"/>
    <w:rsid w:val="006A5326"/>
    <w:rsid w:val="006B099B"/>
    <w:rsid w:val="006B0F72"/>
    <w:rsid w:val="006B114D"/>
    <w:rsid w:val="006B1B7A"/>
    <w:rsid w:val="006B24B7"/>
    <w:rsid w:val="006B281B"/>
    <w:rsid w:val="006B3EC4"/>
    <w:rsid w:val="006B56AE"/>
    <w:rsid w:val="006B5905"/>
    <w:rsid w:val="006B7780"/>
    <w:rsid w:val="006B77F1"/>
    <w:rsid w:val="006B7C9A"/>
    <w:rsid w:val="006C02F2"/>
    <w:rsid w:val="006C03A9"/>
    <w:rsid w:val="006C34C5"/>
    <w:rsid w:val="006C46CB"/>
    <w:rsid w:val="006C4A0F"/>
    <w:rsid w:val="006D0C84"/>
    <w:rsid w:val="006D0DBF"/>
    <w:rsid w:val="006D11E7"/>
    <w:rsid w:val="006D1C6E"/>
    <w:rsid w:val="006D32DA"/>
    <w:rsid w:val="006D3C1B"/>
    <w:rsid w:val="006D3ECD"/>
    <w:rsid w:val="006D5121"/>
    <w:rsid w:val="006D5405"/>
    <w:rsid w:val="006D5A91"/>
    <w:rsid w:val="006D6439"/>
    <w:rsid w:val="006D730B"/>
    <w:rsid w:val="006E1473"/>
    <w:rsid w:val="006E1C08"/>
    <w:rsid w:val="006E272A"/>
    <w:rsid w:val="006E397E"/>
    <w:rsid w:val="006E54A7"/>
    <w:rsid w:val="006E5FCA"/>
    <w:rsid w:val="006F0817"/>
    <w:rsid w:val="006F1395"/>
    <w:rsid w:val="006F19B2"/>
    <w:rsid w:val="006F1C52"/>
    <w:rsid w:val="006F1DC2"/>
    <w:rsid w:val="006F1FAD"/>
    <w:rsid w:val="006F43E4"/>
    <w:rsid w:val="006F5E5C"/>
    <w:rsid w:val="006F61B4"/>
    <w:rsid w:val="006F694B"/>
    <w:rsid w:val="006F755B"/>
    <w:rsid w:val="00700299"/>
    <w:rsid w:val="007002EE"/>
    <w:rsid w:val="007018E9"/>
    <w:rsid w:val="00701A24"/>
    <w:rsid w:val="0070389B"/>
    <w:rsid w:val="00703AB3"/>
    <w:rsid w:val="00704571"/>
    <w:rsid w:val="0070528E"/>
    <w:rsid w:val="007062E7"/>
    <w:rsid w:val="00707551"/>
    <w:rsid w:val="007105E9"/>
    <w:rsid w:val="00710A71"/>
    <w:rsid w:val="00711F26"/>
    <w:rsid w:val="007120BC"/>
    <w:rsid w:val="007120C6"/>
    <w:rsid w:val="00712CD1"/>
    <w:rsid w:val="00713EF5"/>
    <w:rsid w:val="00715643"/>
    <w:rsid w:val="00716F10"/>
    <w:rsid w:val="00721C48"/>
    <w:rsid w:val="0072504E"/>
    <w:rsid w:val="00726CF0"/>
    <w:rsid w:val="00727049"/>
    <w:rsid w:val="0072734A"/>
    <w:rsid w:val="00730969"/>
    <w:rsid w:val="0073197D"/>
    <w:rsid w:val="00734DA2"/>
    <w:rsid w:val="00734DFF"/>
    <w:rsid w:val="007355E7"/>
    <w:rsid w:val="0073575F"/>
    <w:rsid w:val="00735FCA"/>
    <w:rsid w:val="00741444"/>
    <w:rsid w:val="00742194"/>
    <w:rsid w:val="007425E4"/>
    <w:rsid w:val="007439BC"/>
    <w:rsid w:val="00743E04"/>
    <w:rsid w:val="007446CC"/>
    <w:rsid w:val="00744853"/>
    <w:rsid w:val="00747648"/>
    <w:rsid w:val="007502F7"/>
    <w:rsid w:val="007529EB"/>
    <w:rsid w:val="00752AF3"/>
    <w:rsid w:val="00752E0F"/>
    <w:rsid w:val="0075328D"/>
    <w:rsid w:val="007537A4"/>
    <w:rsid w:val="00756174"/>
    <w:rsid w:val="007611F2"/>
    <w:rsid w:val="007620EC"/>
    <w:rsid w:val="00762705"/>
    <w:rsid w:val="00762907"/>
    <w:rsid w:val="00762C3A"/>
    <w:rsid w:val="00762CC1"/>
    <w:rsid w:val="00763637"/>
    <w:rsid w:val="007641F3"/>
    <w:rsid w:val="00765D16"/>
    <w:rsid w:val="007667F6"/>
    <w:rsid w:val="007668D0"/>
    <w:rsid w:val="00766DD8"/>
    <w:rsid w:val="00767BDB"/>
    <w:rsid w:val="00767F2F"/>
    <w:rsid w:val="00770488"/>
    <w:rsid w:val="00771BC3"/>
    <w:rsid w:val="00773D2F"/>
    <w:rsid w:val="00774FFE"/>
    <w:rsid w:val="007750CA"/>
    <w:rsid w:val="007758DD"/>
    <w:rsid w:val="007762C3"/>
    <w:rsid w:val="007765D5"/>
    <w:rsid w:val="0077707A"/>
    <w:rsid w:val="00780968"/>
    <w:rsid w:val="00780F1C"/>
    <w:rsid w:val="00781532"/>
    <w:rsid w:val="00781538"/>
    <w:rsid w:val="007827F2"/>
    <w:rsid w:val="00782A35"/>
    <w:rsid w:val="007839CF"/>
    <w:rsid w:val="00783AB7"/>
    <w:rsid w:val="00784CB9"/>
    <w:rsid w:val="00785831"/>
    <w:rsid w:val="00785C2D"/>
    <w:rsid w:val="00787173"/>
    <w:rsid w:val="00787C22"/>
    <w:rsid w:val="007903AC"/>
    <w:rsid w:val="007904DE"/>
    <w:rsid w:val="00790543"/>
    <w:rsid w:val="00791457"/>
    <w:rsid w:val="0079189A"/>
    <w:rsid w:val="00791BFC"/>
    <w:rsid w:val="007952F2"/>
    <w:rsid w:val="0079629C"/>
    <w:rsid w:val="00797B91"/>
    <w:rsid w:val="007A0411"/>
    <w:rsid w:val="007A052D"/>
    <w:rsid w:val="007A1549"/>
    <w:rsid w:val="007A27CC"/>
    <w:rsid w:val="007A3BFB"/>
    <w:rsid w:val="007A4AD8"/>
    <w:rsid w:val="007A540E"/>
    <w:rsid w:val="007A591E"/>
    <w:rsid w:val="007A5F05"/>
    <w:rsid w:val="007A6E9F"/>
    <w:rsid w:val="007B087C"/>
    <w:rsid w:val="007B1769"/>
    <w:rsid w:val="007B1D93"/>
    <w:rsid w:val="007B35AC"/>
    <w:rsid w:val="007B410A"/>
    <w:rsid w:val="007B42F5"/>
    <w:rsid w:val="007B4555"/>
    <w:rsid w:val="007B4648"/>
    <w:rsid w:val="007B4BE5"/>
    <w:rsid w:val="007B518B"/>
    <w:rsid w:val="007B7AE1"/>
    <w:rsid w:val="007B7ED2"/>
    <w:rsid w:val="007C16A0"/>
    <w:rsid w:val="007C2907"/>
    <w:rsid w:val="007C368A"/>
    <w:rsid w:val="007C3B2D"/>
    <w:rsid w:val="007C468B"/>
    <w:rsid w:val="007C5F75"/>
    <w:rsid w:val="007D046F"/>
    <w:rsid w:val="007D0F68"/>
    <w:rsid w:val="007D16CB"/>
    <w:rsid w:val="007D2232"/>
    <w:rsid w:val="007D23FB"/>
    <w:rsid w:val="007D5F06"/>
    <w:rsid w:val="007D6D23"/>
    <w:rsid w:val="007E036D"/>
    <w:rsid w:val="007E1BF1"/>
    <w:rsid w:val="007E46A2"/>
    <w:rsid w:val="007E5CF0"/>
    <w:rsid w:val="007F2F5B"/>
    <w:rsid w:val="007F33FA"/>
    <w:rsid w:val="007F3439"/>
    <w:rsid w:val="007F3CE0"/>
    <w:rsid w:val="007F42E4"/>
    <w:rsid w:val="007F5112"/>
    <w:rsid w:val="007F6B3E"/>
    <w:rsid w:val="00800BC5"/>
    <w:rsid w:val="00800FC2"/>
    <w:rsid w:val="008010D6"/>
    <w:rsid w:val="00801E5C"/>
    <w:rsid w:val="008022F1"/>
    <w:rsid w:val="008026EB"/>
    <w:rsid w:val="0080277A"/>
    <w:rsid w:val="00802994"/>
    <w:rsid w:val="00803ACB"/>
    <w:rsid w:val="00804EAD"/>
    <w:rsid w:val="008051A6"/>
    <w:rsid w:val="00806675"/>
    <w:rsid w:val="00806C87"/>
    <w:rsid w:val="00807AEB"/>
    <w:rsid w:val="008106FC"/>
    <w:rsid w:val="00810BF4"/>
    <w:rsid w:val="00810DEE"/>
    <w:rsid w:val="00812323"/>
    <w:rsid w:val="00812C52"/>
    <w:rsid w:val="00812E56"/>
    <w:rsid w:val="00812F34"/>
    <w:rsid w:val="00813531"/>
    <w:rsid w:val="00813F20"/>
    <w:rsid w:val="0081415C"/>
    <w:rsid w:val="008148C7"/>
    <w:rsid w:val="00814AC7"/>
    <w:rsid w:val="008155E1"/>
    <w:rsid w:val="00815E86"/>
    <w:rsid w:val="00816403"/>
    <w:rsid w:val="008169FC"/>
    <w:rsid w:val="00816A14"/>
    <w:rsid w:val="008174ED"/>
    <w:rsid w:val="00820AA1"/>
    <w:rsid w:val="008221F9"/>
    <w:rsid w:val="0082238F"/>
    <w:rsid w:val="0082371B"/>
    <w:rsid w:val="00824876"/>
    <w:rsid w:val="00825580"/>
    <w:rsid w:val="008266B3"/>
    <w:rsid w:val="0083084E"/>
    <w:rsid w:val="00831781"/>
    <w:rsid w:val="008334B3"/>
    <w:rsid w:val="00833D43"/>
    <w:rsid w:val="0083467A"/>
    <w:rsid w:val="00834C30"/>
    <w:rsid w:val="00836BE3"/>
    <w:rsid w:val="0084026C"/>
    <w:rsid w:val="008405E1"/>
    <w:rsid w:val="008411D9"/>
    <w:rsid w:val="008422A1"/>
    <w:rsid w:val="00843BC1"/>
    <w:rsid w:val="00844A3A"/>
    <w:rsid w:val="0084503F"/>
    <w:rsid w:val="008504B2"/>
    <w:rsid w:val="00850DD0"/>
    <w:rsid w:val="00851E30"/>
    <w:rsid w:val="00851E37"/>
    <w:rsid w:val="00853A0C"/>
    <w:rsid w:val="00854011"/>
    <w:rsid w:val="0085461F"/>
    <w:rsid w:val="00854DDD"/>
    <w:rsid w:val="00854F7B"/>
    <w:rsid w:val="00855C02"/>
    <w:rsid w:val="00855C56"/>
    <w:rsid w:val="0085616C"/>
    <w:rsid w:val="008602C8"/>
    <w:rsid w:val="00860458"/>
    <w:rsid w:val="00860CBC"/>
    <w:rsid w:val="008617E1"/>
    <w:rsid w:val="0086183B"/>
    <w:rsid w:val="00863EE3"/>
    <w:rsid w:val="00864441"/>
    <w:rsid w:val="00865346"/>
    <w:rsid w:val="008657CE"/>
    <w:rsid w:val="00866A31"/>
    <w:rsid w:val="00870552"/>
    <w:rsid w:val="00870A05"/>
    <w:rsid w:val="00871A41"/>
    <w:rsid w:val="00871D7F"/>
    <w:rsid w:val="00871F39"/>
    <w:rsid w:val="00872202"/>
    <w:rsid w:val="008733AF"/>
    <w:rsid w:val="00875A15"/>
    <w:rsid w:val="0087699C"/>
    <w:rsid w:val="00876DEB"/>
    <w:rsid w:val="00880C8C"/>
    <w:rsid w:val="00881A57"/>
    <w:rsid w:val="00881C22"/>
    <w:rsid w:val="00881E86"/>
    <w:rsid w:val="0088247B"/>
    <w:rsid w:val="00882E65"/>
    <w:rsid w:val="008832AB"/>
    <w:rsid w:val="0088330E"/>
    <w:rsid w:val="00883D8D"/>
    <w:rsid w:val="0088431D"/>
    <w:rsid w:val="00885B5A"/>
    <w:rsid w:val="00885D29"/>
    <w:rsid w:val="00886E86"/>
    <w:rsid w:val="00890096"/>
    <w:rsid w:val="00890F06"/>
    <w:rsid w:val="00891325"/>
    <w:rsid w:val="0089284F"/>
    <w:rsid w:val="0089294E"/>
    <w:rsid w:val="008943F0"/>
    <w:rsid w:val="008948FF"/>
    <w:rsid w:val="0089503E"/>
    <w:rsid w:val="008952DA"/>
    <w:rsid w:val="008963EC"/>
    <w:rsid w:val="00896A03"/>
    <w:rsid w:val="008A4044"/>
    <w:rsid w:val="008A4B7C"/>
    <w:rsid w:val="008A4D36"/>
    <w:rsid w:val="008A5E6F"/>
    <w:rsid w:val="008A6F5F"/>
    <w:rsid w:val="008A7520"/>
    <w:rsid w:val="008B07F2"/>
    <w:rsid w:val="008B0BB6"/>
    <w:rsid w:val="008B0C1C"/>
    <w:rsid w:val="008B1559"/>
    <w:rsid w:val="008B21B2"/>
    <w:rsid w:val="008B2579"/>
    <w:rsid w:val="008B27A4"/>
    <w:rsid w:val="008B2E11"/>
    <w:rsid w:val="008B3004"/>
    <w:rsid w:val="008B38CC"/>
    <w:rsid w:val="008B4026"/>
    <w:rsid w:val="008B4463"/>
    <w:rsid w:val="008B46BE"/>
    <w:rsid w:val="008B4A84"/>
    <w:rsid w:val="008B4AB4"/>
    <w:rsid w:val="008B50C3"/>
    <w:rsid w:val="008B52B2"/>
    <w:rsid w:val="008B5324"/>
    <w:rsid w:val="008B6612"/>
    <w:rsid w:val="008B6F95"/>
    <w:rsid w:val="008B7F8D"/>
    <w:rsid w:val="008C1288"/>
    <w:rsid w:val="008C2D87"/>
    <w:rsid w:val="008C2E44"/>
    <w:rsid w:val="008C438A"/>
    <w:rsid w:val="008C6CA9"/>
    <w:rsid w:val="008C6F9A"/>
    <w:rsid w:val="008C73FC"/>
    <w:rsid w:val="008D054E"/>
    <w:rsid w:val="008D1C7D"/>
    <w:rsid w:val="008D2504"/>
    <w:rsid w:val="008D2732"/>
    <w:rsid w:val="008D3299"/>
    <w:rsid w:val="008D3B95"/>
    <w:rsid w:val="008D3DFB"/>
    <w:rsid w:val="008D5CEA"/>
    <w:rsid w:val="008D5D8B"/>
    <w:rsid w:val="008D60A5"/>
    <w:rsid w:val="008D70C6"/>
    <w:rsid w:val="008D7494"/>
    <w:rsid w:val="008E0D78"/>
    <w:rsid w:val="008E2E94"/>
    <w:rsid w:val="008E3C22"/>
    <w:rsid w:val="008E4E6A"/>
    <w:rsid w:val="008E63AC"/>
    <w:rsid w:val="008F0F8B"/>
    <w:rsid w:val="008F1556"/>
    <w:rsid w:val="008F361D"/>
    <w:rsid w:val="008F4E72"/>
    <w:rsid w:val="008F52A3"/>
    <w:rsid w:val="008F6140"/>
    <w:rsid w:val="008F6284"/>
    <w:rsid w:val="008F7AE2"/>
    <w:rsid w:val="00900841"/>
    <w:rsid w:val="00901D0C"/>
    <w:rsid w:val="0090239C"/>
    <w:rsid w:val="0090246C"/>
    <w:rsid w:val="0090309A"/>
    <w:rsid w:val="00907230"/>
    <w:rsid w:val="009074AC"/>
    <w:rsid w:val="00907CCA"/>
    <w:rsid w:val="009100FC"/>
    <w:rsid w:val="0091065E"/>
    <w:rsid w:val="00911078"/>
    <w:rsid w:val="00912101"/>
    <w:rsid w:val="0091236F"/>
    <w:rsid w:val="00912DD7"/>
    <w:rsid w:val="00912F0C"/>
    <w:rsid w:val="00913360"/>
    <w:rsid w:val="009135E4"/>
    <w:rsid w:val="0091711A"/>
    <w:rsid w:val="009203CF"/>
    <w:rsid w:val="00920836"/>
    <w:rsid w:val="00921587"/>
    <w:rsid w:val="00922A90"/>
    <w:rsid w:val="00923340"/>
    <w:rsid w:val="00923D88"/>
    <w:rsid w:val="00923ED5"/>
    <w:rsid w:val="009245AB"/>
    <w:rsid w:val="00927CCC"/>
    <w:rsid w:val="0093035A"/>
    <w:rsid w:val="00932339"/>
    <w:rsid w:val="009325A8"/>
    <w:rsid w:val="009327C5"/>
    <w:rsid w:val="009332BF"/>
    <w:rsid w:val="009350EB"/>
    <w:rsid w:val="009351E3"/>
    <w:rsid w:val="00935CAA"/>
    <w:rsid w:val="0093603F"/>
    <w:rsid w:val="00937FF6"/>
    <w:rsid w:val="00940285"/>
    <w:rsid w:val="0094119F"/>
    <w:rsid w:val="00943E4B"/>
    <w:rsid w:val="00944B9B"/>
    <w:rsid w:val="0094616E"/>
    <w:rsid w:val="00946FB5"/>
    <w:rsid w:val="00950823"/>
    <w:rsid w:val="00952B0C"/>
    <w:rsid w:val="009563D6"/>
    <w:rsid w:val="00957B2A"/>
    <w:rsid w:val="00961D90"/>
    <w:rsid w:val="0096257A"/>
    <w:rsid w:val="009643D2"/>
    <w:rsid w:val="00964478"/>
    <w:rsid w:val="00964CDF"/>
    <w:rsid w:val="009656A6"/>
    <w:rsid w:val="009659A4"/>
    <w:rsid w:val="00965DF8"/>
    <w:rsid w:val="00967189"/>
    <w:rsid w:val="00967198"/>
    <w:rsid w:val="00967411"/>
    <w:rsid w:val="00967861"/>
    <w:rsid w:val="00970709"/>
    <w:rsid w:val="00974BB4"/>
    <w:rsid w:val="00974E17"/>
    <w:rsid w:val="00977087"/>
    <w:rsid w:val="00977849"/>
    <w:rsid w:val="009802B4"/>
    <w:rsid w:val="009806D1"/>
    <w:rsid w:val="009807A9"/>
    <w:rsid w:val="00981410"/>
    <w:rsid w:val="00982551"/>
    <w:rsid w:val="009828BF"/>
    <w:rsid w:val="0098302B"/>
    <w:rsid w:val="00983EAF"/>
    <w:rsid w:val="009857F4"/>
    <w:rsid w:val="0098645A"/>
    <w:rsid w:val="009866D2"/>
    <w:rsid w:val="00987358"/>
    <w:rsid w:val="00990292"/>
    <w:rsid w:val="00991727"/>
    <w:rsid w:val="00991C05"/>
    <w:rsid w:val="00992F1E"/>
    <w:rsid w:val="009939AD"/>
    <w:rsid w:val="009957A3"/>
    <w:rsid w:val="00996163"/>
    <w:rsid w:val="009A10A4"/>
    <w:rsid w:val="009A14E8"/>
    <w:rsid w:val="009A1A83"/>
    <w:rsid w:val="009A2911"/>
    <w:rsid w:val="009A323F"/>
    <w:rsid w:val="009A38B4"/>
    <w:rsid w:val="009A4FEC"/>
    <w:rsid w:val="009A5BF3"/>
    <w:rsid w:val="009A6F2D"/>
    <w:rsid w:val="009A70BB"/>
    <w:rsid w:val="009B0375"/>
    <w:rsid w:val="009B0BB6"/>
    <w:rsid w:val="009B0D14"/>
    <w:rsid w:val="009B1092"/>
    <w:rsid w:val="009B1ED4"/>
    <w:rsid w:val="009B25A8"/>
    <w:rsid w:val="009B2724"/>
    <w:rsid w:val="009B2FF3"/>
    <w:rsid w:val="009B319C"/>
    <w:rsid w:val="009B4DFF"/>
    <w:rsid w:val="009B5AB3"/>
    <w:rsid w:val="009B5B8F"/>
    <w:rsid w:val="009B5E8B"/>
    <w:rsid w:val="009B6857"/>
    <w:rsid w:val="009B6935"/>
    <w:rsid w:val="009B753F"/>
    <w:rsid w:val="009C0439"/>
    <w:rsid w:val="009C1145"/>
    <w:rsid w:val="009C1BE6"/>
    <w:rsid w:val="009C3FAA"/>
    <w:rsid w:val="009C4986"/>
    <w:rsid w:val="009C6037"/>
    <w:rsid w:val="009C6308"/>
    <w:rsid w:val="009C73FD"/>
    <w:rsid w:val="009C7AC6"/>
    <w:rsid w:val="009D00AF"/>
    <w:rsid w:val="009D0A04"/>
    <w:rsid w:val="009D13E2"/>
    <w:rsid w:val="009D1F2C"/>
    <w:rsid w:val="009D42BF"/>
    <w:rsid w:val="009D42D1"/>
    <w:rsid w:val="009D46BB"/>
    <w:rsid w:val="009D5D49"/>
    <w:rsid w:val="009D6534"/>
    <w:rsid w:val="009D6D28"/>
    <w:rsid w:val="009E0613"/>
    <w:rsid w:val="009E0CF4"/>
    <w:rsid w:val="009E0E1C"/>
    <w:rsid w:val="009E1D53"/>
    <w:rsid w:val="009E288B"/>
    <w:rsid w:val="009E2BFD"/>
    <w:rsid w:val="009E3869"/>
    <w:rsid w:val="009E498A"/>
    <w:rsid w:val="009E4E25"/>
    <w:rsid w:val="009E5F6C"/>
    <w:rsid w:val="009E6472"/>
    <w:rsid w:val="009E6B34"/>
    <w:rsid w:val="009E6F8D"/>
    <w:rsid w:val="009E774F"/>
    <w:rsid w:val="009F03DD"/>
    <w:rsid w:val="009F241B"/>
    <w:rsid w:val="009F26D2"/>
    <w:rsid w:val="009F3B13"/>
    <w:rsid w:val="009F5E74"/>
    <w:rsid w:val="009F6DE9"/>
    <w:rsid w:val="009F78C4"/>
    <w:rsid w:val="00A00AAD"/>
    <w:rsid w:val="00A01BFB"/>
    <w:rsid w:val="00A02DD0"/>
    <w:rsid w:val="00A034DE"/>
    <w:rsid w:val="00A03C0C"/>
    <w:rsid w:val="00A04713"/>
    <w:rsid w:val="00A11279"/>
    <w:rsid w:val="00A11B57"/>
    <w:rsid w:val="00A127DF"/>
    <w:rsid w:val="00A14C6B"/>
    <w:rsid w:val="00A14E43"/>
    <w:rsid w:val="00A153A5"/>
    <w:rsid w:val="00A15576"/>
    <w:rsid w:val="00A15C99"/>
    <w:rsid w:val="00A16809"/>
    <w:rsid w:val="00A17826"/>
    <w:rsid w:val="00A204BD"/>
    <w:rsid w:val="00A20545"/>
    <w:rsid w:val="00A207FF"/>
    <w:rsid w:val="00A20A0D"/>
    <w:rsid w:val="00A20E2D"/>
    <w:rsid w:val="00A20FBE"/>
    <w:rsid w:val="00A21D04"/>
    <w:rsid w:val="00A2295A"/>
    <w:rsid w:val="00A235A3"/>
    <w:rsid w:val="00A2371F"/>
    <w:rsid w:val="00A24F44"/>
    <w:rsid w:val="00A268F0"/>
    <w:rsid w:val="00A3082B"/>
    <w:rsid w:val="00A3273E"/>
    <w:rsid w:val="00A32EF3"/>
    <w:rsid w:val="00A34076"/>
    <w:rsid w:val="00A35135"/>
    <w:rsid w:val="00A35F52"/>
    <w:rsid w:val="00A36A45"/>
    <w:rsid w:val="00A37EA0"/>
    <w:rsid w:val="00A40117"/>
    <w:rsid w:val="00A415F7"/>
    <w:rsid w:val="00A41C98"/>
    <w:rsid w:val="00A42457"/>
    <w:rsid w:val="00A42505"/>
    <w:rsid w:val="00A42F54"/>
    <w:rsid w:val="00A4319B"/>
    <w:rsid w:val="00A43204"/>
    <w:rsid w:val="00A443B0"/>
    <w:rsid w:val="00A46751"/>
    <w:rsid w:val="00A47C18"/>
    <w:rsid w:val="00A47C7A"/>
    <w:rsid w:val="00A50542"/>
    <w:rsid w:val="00A505C4"/>
    <w:rsid w:val="00A5118E"/>
    <w:rsid w:val="00A51C45"/>
    <w:rsid w:val="00A52780"/>
    <w:rsid w:val="00A53207"/>
    <w:rsid w:val="00A53B28"/>
    <w:rsid w:val="00A53FC4"/>
    <w:rsid w:val="00A5427A"/>
    <w:rsid w:val="00A542F1"/>
    <w:rsid w:val="00A54823"/>
    <w:rsid w:val="00A5565B"/>
    <w:rsid w:val="00A57860"/>
    <w:rsid w:val="00A61AE9"/>
    <w:rsid w:val="00A629EA"/>
    <w:rsid w:val="00A644C4"/>
    <w:rsid w:val="00A64669"/>
    <w:rsid w:val="00A64712"/>
    <w:rsid w:val="00A64E99"/>
    <w:rsid w:val="00A65D8F"/>
    <w:rsid w:val="00A65D99"/>
    <w:rsid w:val="00A65F61"/>
    <w:rsid w:val="00A66E1E"/>
    <w:rsid w:val="00A72CDB"/>
    <w:rsid w:val="00A746ED"/>
    <w:rsid w:val="00A74F12"/>
    <w:rsid w:val="00A75976"/>
    <w:rsid w:val="00A805B5"/>
    <w:rsid w:val="00A80A5C"/>
    <w:rsid w:val="00A81B7C"/>
    <w:rsid w:val="00A82C91"/>
    <w:rsid w:val="00A82CAD"/>
    <w:rsid w:val="00A82DBE"/>
    <w:rsid w:val="00A83066"/>
    <w:rsid w:val="00A83E24"/>
    <w:rsid w:val="00A84FE2"/>
    <w:rsid w:val="00A85082"/>
    <w:rsid w:val="00A853DD"/>
    <w:rsid w:val="00A85CFE"/>
    <w:rsid w:val="00A85D1C"/>
    <w:rsid w:val="00A86712"/>
    <w:rsid w:val="00A86E2E"/>
    <w:rsid w:val="00A873D5"/>
    <w:rsid w:val="00A87A74"/>
    <w:rsid w:val="00A90E82"/>
    <w:rsid w:val="00A91556"/>
    <w:rsid w:val="00A91693"/>
    <w:rsid w:val="00A9209B"/>
    <w:rsid w:val="00A930EE"/>
    <w:rsid w:val="00A93128"/>
    <w:rsid w:val="00A9334C"/>
    <w:rsid w:val="00A939AB"/>
    <w:rsid w:val="00A94ECA"/>
    <w:rsid w:val="00A959DE"/>
    <w:rsid w:val="00A97AE3"/>
    <w:rsid w:val="00A97B0A"/>
    <w:rsid w:val="00AA0009"/>
    <w:rsid w:val="00AA0408"/>
    <w:rsid w:val="00AA0573"/>
    <w:rsid w:val="00AA0FD4"/>
    <w:rsid w:val="00AA419E"/>
    <w:rsid w:val="00AA44E5"/>
    <w:rsid w:val="00AA4B8C"/>
    <w:rsid w:val="00AA65CE"/>
    <w:rsid w:val="00AA6D0F"/>
    <w:rsid w:val="00AA74F5"/>
    <w:rsid w:val="00AB09B6"/>
    <w:rsid w:val="00AB1F97"/>
    <w:rsid w:val="00AB202D"/>
    <w:rsid w:val="00AB239C"/>
    <w:rsid w:val="00AB30FD"/>
    <w:rsid w:val="00AB343A"/>
    <w:rsid w:val="00AB398A"/>
    <w:rsid w:val="00AB43C6"/>
    <w:rsid w:val="00AB6B3E"/>
    <w:rsid w:val="00AB6BB3"/>
    <w:rsid w:val="00AC22ED"/>
    <w:rsid w:val="00AC281A"/>
    <w:rsid w:val="00AC338C"/>
    <w:rsid w:val="00AC36B2"/>
    <w:rsid w:val="00AC39A6"/>
    <w:rsid w:val="00AC422C"/>
    <w:rsid w:val="00AC483E"/>
    <w:rsid w:val="00AC4A8D"/>
    <w:rsid w:val="00AC5AC2"/>
    <w:rsid w:val="00AC60C0"/>
    <w:rsid w:val="00AC6438"/>
    <w:rsid w:val="00AC7C09"/>
    <w:rsid w:val="00AD12AB"/>
    <w:rsid w:val="00AD1530"/>
    <w:rsid w:val="00AD1A4E"/>
    <w:rsid w:val="00AD3E36"/>
    <w:rsid w:val="00AD3E3C"/>
    <w:rsid w:val="00AD4E97"/>
    <w:rsid w:val="00AD534A"/>
    <w:rsid w:val="00AD61AF"/>
    <w:rsid w:val="00AD6B04"/>
    <w:rsid w:val="00AD7087"/>
    <w:rsid w:val="00AE047C"/>
    <w:rsid w:val="00AE07D2"/>
    <w:rsid w:val="00AE1A65"/>
    <w:rsid w:val="00AE3702"/>
    <w:rsid w:val="00AE4B54"/>
    <w:rsid w:val="00AE6914"/>
    <w:rsid w:val="00AE73BD"/>
    <w:rsid w:val="00AF163F"/>
    <w:rsid w:val="00AF1B0B"/>
    <w:rsid w:val="00AF1E00"/>
    <w:rsid w:val="00AF268F"/>
    <w:rsid w:val="00AF2767"/>
    <w:rsid w:val="00AF3014"/>
    <w:rsid w:val="00AF40CC"/>
    <w:rsid w:val="00AF46A0"/>
    <w:rsid w:val="00AF47BC"/>
    <w:rsid w:val="00AF4EB1"/>
    <w:rsid w:val="00AF5AAA"/>
    <w:rsid w:val="00AF6791"/>
    <w:rsid w:val="00AF71D5"/>
    <w:rsid w:val="00B003D5"/>
    <w:rsid w:val="00B013CE"/>
    <w:rsid w:val="00B053F5"/>
    <w:rsid w:val="00B054D0"/>
    <w:rsid w:val="00B05B6A"/>
    <w:rsid w:val="00B05E93"/>
    <w:rsid w:val="00B063FC"/>
    <w:rsid w:val="00B06AC8"/>
    <w:rsid w:val="00B12282"/>
    <w:rsid w:val="00B12B7D"/>
    <w:rsid w:val="00B135D4"/>
    <w:rsid w:val="00B14575"/>
    <w:rsid w:val="00B148C7"/>
    <w:rsid w:val="00B15BFC"/>
    <w:rsid w:val="00B15E10"/>
    <w:rsid w:val="00B16B87"/>
    <w:rsid w:val="00B223FB"/>
    <w:rsid w:val="00B2291D"/>
    <w:rsid w:val="00B240AF"/>
    <w:rsid w:val="00B24262"/>
    <w:rsid w:val="00B2519B"/>
    <w:rsid w:val="00B252FF"/>
    <w:rsid w:val="00B26455"/>
    <w:rsid w:val="00B26A9F"/>
    <w:rsid w:val="00B302D7"/>
    <w:rsid w:val="00B3035A"/>
    <w:rsid w:val="00B30391"/>
    <w:rsid w:val="00B30A4D"/>
    <w:rsid w:val="00B32431"/>
    <w:rsid w:val="00B337E9"/>
    <w:rsid w:val="00B338AD"/>
    <w:rsid w:val="00B33A8C"/>
    <w:rsid w:val="00B358DF"/>
    <w:rsid w:val="00B36F23"/>
    <w:rsid w:val="00B37078"/>
    <w:rsid w:val="00B405FD"/>
    <w:rsid w:val="00B408EF"/>
    <w:rsid w:val="00B41ABE"/>
    <w:rsid w:val="00B41C75"/>
    <w:rsid w:val="00B42E39"/>
    <w:rsid w:val="00B43693"/>
    <w:rsid w:val="00B439B8"/>
    <w:rsid w:val="00B43BE6"/>
    <w:rsid w:val="00B4474A"/>
    <w:rsid w:val="00B4538D"/>
    <w:rsid w:val="00B4666E"/>
    <w:rsid w:val="00B4703A"/>
    <w:rsid w:val="00B47D22"/>
    <w:rsid w:val="00B50BF3"/>
    <w:rsid w:val="00B52A28"/>
    <w:rsid w:val="00B53166"/>
    <w:rsid w:val="00B534E0"/>
    <w:rsid w:val="00B54925"/>
    <w:rsid w:val="00B54C33"/>
    <w:rsid w:val="00B60025"/>
    <w:rsid w:val="00B6170C"/>
    <w:rsid w:val="00B61BA2"/>
    <w:rsid w:val="00B625F5"/>
    <w:rsid w:val="00B63118"/>
    <w:rsid w:val="00B633D3"/>
    <w:rsid w:val="00B64310"/>
    <w:rsid w:val="00B646F2"/>
    <w:rsid w:val="00B65943"/>
    <w:rsid w:val="00B65A78"/>
    <w:rsid w:val="00B663C6"/>
    <w:rsid w:val="00B66680"/>
    <w:rsid w:val="00B67D96"/>
    <w:rsid w:val="00B70119"/>
    <w:rsid w:val="00B719C9"/>
    <w:rsid w:val="00B71D59"/>
    <w:rsid w:val="00B74B6A"/>
    <w:rsid w:val="00B74F91"/>
    <w:rsid w:val="00B76BCB"/>
    <w:rsid w:val="00B76E31"/>
    <w:rsid w:val="00B7733A"/>
    <w:rsid w:val="00B8056E"/>
    <w:rsid w:val="00B80E9D"/>
    <w:rsid w:val="00B8155F"/>
    <w:rsid w:val="00B817FD"/>
    <w:rsid w:val="00B81FE6"/>
    <w:rsid w:val="00B824EF"/>
    <w:rsid w:val="00B82AF8"/>
    <w:rsid w:val="00B832D6"/>
    <w:rsid w:val="00B8394F"/>
    <w:rsid w:val="00B83D3B"/>
    <w:rsid w:val="00B84898"/>
    <w:rsid w:val="00B87442"/>
    <w:rsid w:val="00B874BE"/>
    <w:rsid w:val="00B875F4"/>
    <w:rsid w:val="00B9084B"/>
    <w:rsid w:val="00B9095D"/>
    <w:rsid w:val="00B9223E"/>
    <w:rsid w:val="00B93A81"/>
    <w:rsid w:val="00B93D82"/>
    <w:rsid w:val="00B96AD7"/>
    <w:rsid w:val="00B97F2C"/>
    <w:rsid w:val="00BA06B8"/>
    <w:rsid w:val="00BA0E62"/>
    <w:rsid w:val="00BA143F"/>
    <w:rsid w:val="00BA1939"/>
    <w:rsid w:val="00BA322D"/>
    <w:rsid w:val="00BA4688"/>
    <w:rsid w:val="00BA4C0B"/>
    <w:rsid w:val="00BA4D0E"/>
    <w:rsid w:val="00BA4D5C"/>
    <w:rsid w:val="00BA67A9"/>
    <w:rsid w:val="00BA7605"/>
    <w:rsid w:val="00BA7A69"/>
    <w:rsid w:val="00BB03B8"/>
    <w:rsid w:val="00BB0E66"/>
    <w:rsid w:val="00BB1756"/>
    <w:rsid w:val="00BB31E6"/>
    <w:rsid w:val="00BB4B97"/>
    <w:rsid w:val="00BB5796"/>
    <w:rsid w:val="00BB596E"/>
    <w:rsid w:val="00BB73B8"/>
    <w:rsid w:val="00BB7653"/>
    <w:rsid w:val="00BB7727"/>
    <w:rsid w:val="00BB7CC3"/>
    <w:rsid w:val="00BC227F"/>
    <w:rsid w:val="00BC2907"/>
    <w:rsid w:val="00BC439A"/>
    <w:rsid w:val="00BC4E0E"/>
    <w:rsid w:val="00BC5983"/>
    <w:rsid w:val="00BC6B29"/>
    <w:rsid w:val="00BD18DD"/>
    <w:rsid w:val="00BD1A98"/>
    <w:rsid w:val="00BD3226"/>
    <w:rsid w:val="00BD394D"/>
    <w:rsid w:val="00BD434A"/>
    <w:rsid w:val="00BD4CCA"/>
    <w:rsid w:val="00BD4DA1"/>
    <w:rsid w:val="00BD56EB"/>
    <w:rsid w:val="00BD59F5"/>
    <w:rsid w:val="00BD5D32"/>
    <w:rsid w:val="00BD677F"/>
    <w:rsid w:val="00BE0265"/>
    <w:rsid w:val="00BE0FEA"/>
    <w:rsid w:val="00BE0FF5"/>
    <w:rsid w:val="00BE23D7"/>
    <w:rsid w:val="00BE312E"/>
    <w:rsid w:val="00BE3E55"/>
    <w:rsid w:val="00BE3EF0"/>
    <w:rsid w:val="00BE467F"/>
    <w:rsid w:val="00BE530D"/>
    <w:rsid w:val="00BE5408"/>
    <w:rsid w:val="00BE5FC5"/>
    <w:rsid w:val="00BE6593"/>
    <w:rsid w:val="00BE65C3"/>
    <w:rsid w:val="00BF1B43"/>
    <w:rsid w:val="00BF1BA3"/>
    <w:rsid w:val="00BF309D"/>
    <w:rsid w:val="00BF3301"/>
    <w:rsid w:val="00BF34C8"/>
    <w:rsid w:val="00BF3DAE"/>
    <w:rsid w:val="00BF46DF"/>
    <w:rsid w:val="00BF47FC"/>
    <w:rsid w:val="00BF4B0E"/>
    <w:rsid w:val="00BF70C3"/>
    <w:rsid w:val="00BF7471"/>
    <w:rsid w:val="00BF7B26"/>
    <w:rsid w:val="00BF7B80"/>
    <w:rsid w:val="00C0236C"/>
    <w:rsid w:val="00C02906"/>
    <w:rsid w:val="00C02B5B"/>
    <w:rsid w:val="00C03775"/>
    <w:rsid w:val="00C044A5"/>
    <w:rsid w:val="00C044D9"/>
    <w:rsid w:val="00C050E4"/>
    <w:rsid w:val="00C05A67"/>
    <w:rsid w:val="00C05BE6"/>
    <w:rsid w:val="00C070A4"/>
    <w:rsid w:val="00C10C11"/>
    <w:rsid w:val="00C11140"/>
    <w:rsid w:val="00C11157"/>
    <w:rsid w:val="00C12470"/>
    <w:rsid w:val="00C12542"/>
    <w:rsid w:val="00C12967"/>
    <w:rsid w:val="00C12C74"/>
    <w:rsid w:val="00C14D13"/>
    <w:rsid w:val="00C158E2"/>
    <w:rsid w:val="00C16B25"/>
    <w:rsid w:val="00C16B6B"/>
    <w:rsid w:val="00C16D63"/>
    <w:rsid w:val="00C208AA"/>
    <w:rsid w:val="00C20C41"/>
    <w:rsid w:val="00C210BC"/>
    <w:rsid w:val="00C215A7"/>
    <w:rsid w:val="00C21DB1"/>
    <w:rsid w:val="00C220B6"/>
    <w:rsid w:val="00C225F0"/>
    <w:rsid w:val="00C22C1A"/>
    <w:rsid w:val="00C22D1C"/>
    <w:rsid w:val="00C23BCF"/>
    <w:rsid w:val="00C25FB6"/>
    <w:rsid w:val="00C26541"/>
    <w:rsid w:val="00C27A71"/>
    <w:rsid w:val="00C302F0"/>
    <w:rsid w:val="00C30D39"/>
    <w:rsid w:val="00C321A2"/>
    <w:rsid w:val="00C324F4"/>
    <w:rsid w:val="00C325B2"/>
    <w:rsid w:val="00C32FA4"/>
    <w:rsid w:val="00C33232"/>
    <w:rsid w:val="00C33508"/>
    <w:rsid w:val="00C33567"/>
    <w:rsid w:val="00C3441C"/>
    <w:rsid w:val="00C3514B"/>
    <w:rsid w:val="00C37170"/>
    <w:rsid w:val="00C40638"/>
    <w:rsid w:val="00C40BE2"/>
    <w:rsid w:val="00C42930"/>
    <w:rsid w:val="00C42AD0"/>
    <w:rsid w:val="00C433F0"/>
    <w:rsid w:val="00C43CD6"/>
    <w:rsid w:val="00C45475"/>
    <w:rsid w:val="00C460AA"/>
    <w:rsid w:val="00C46869"/>
    <w:rsid w:val="00C50152"/>
    <w:rsid w:val="00C50156"/>
    <w:rsid w:val="00C50213"/>
    <w:rsid w:val="00C50309"/>
    <w:rsid w:val="00C50D6D"/>
    <w:rsid w:val="00C51461"/>
    <w:rsid w:val="00C51621"/>
    <w:rsid w:val="00C517E5"/>
    <w:rsid w:val="00C53A51"/>
    <w:rsid w:val="00C56BB8"/>
    <w:rsid w:val="00C56C0C"/>
    <w:rsid w:val="00C56C10"/>
    <w:rsid w:val="00C56C95"/>
    <w:rsid w:val="00C57F30"/>
    <w:rsid w:val="00C611C2"/>
    <w:rsid w:val="00C614D9"/>
    <w:rsid w:val="00C62E81"/>
    <w:rsid w:val="00C62FDA"/>
    <w:rsid w:val="00C63FD9"/>
    <w:rsid w:val="00C65712"/>
    <w:rsid w:val="00C6598C"/>
    <w:rsid w:val="00C67EB2"/>
    <w:rsid w:val="00C70DE6"/>
    <w:rsid w:val="00C72B33"/>
    <w:rsid w:val="00C7351B"/>
    <w:rsid w:val="00C7389D"/>
    <w:rsid w:val="00C73F82"/>
    <w:rsid w:val="00C760E1"/>
    <w:rsid w:val="00C765FF"/>
    <w:rsid w:val="00C77841"/>
    <w:rsid w:val="00C7786B"/>
    <w:rsid w:val="00C82F02"/>
    <w:rsid w:val="00C83299"/>
    <w:rsid w:val="00C836A5"/>
    <w:rsid w:val="00C844DA"/>
    <w:rsid w:val="00C86076"/>
    <w:rsid w:val="00C87253"/>
    <w:rsid w:val="00C876C2"/>
    <w:rsid w:val="00C92818"/>
    <w:rsid w:val="00C92FF2"/>
    <w:rsid w:val="00C94FF4"/>
    <w:rsid w:val="00C959E6"/>
    <w:rsid w:val="00C96782"/>
    <w:rsid w:val="00C969F2"/>
    <w:rsid w:val="00CA0A50"/>
    <w:rsid w:val="00CA0FCF"/>
    <w:rsid w:val="00CA133F"/>
    <w:rsid w:val="00CA13EB"/>
    <w:rsid w:val="00CA14DA"/>
    <w:rsid w:val="00CA4764"/>
    <w:rsid w:val="00CA4C96"/>
    <w:rsid w:val="00CA63E4"/>
    <w:rsid w:val="00CA6692"/>
    <w:rsid w:val="00CA7830"/>
    <w:rsid w:val="00CB05AF"/>
    <w:rsid w:val="00CB14DC"/>
    <w:rsid w:val="00CB1603"/>
    <w:rsid w:val="00CB5C1E"/>
    <w:rsid w:val="00CB6801"/>
    <w:rsid w:val="00CB6E25"/>
    <w:rsid w:val="00CB76AF"/>
    <w:rsid w:val="00CB787A"/>
    <w:rsid w:val="00CB7A55"/>
    <w:rsid w:val="00CC097F"/>
    <w:rsid w:val="00CC1797"/>
    <w:rsid w:val="00CC2344"/>
    <w:rsid w:val="00CC35E1"/>
    <w:rsid w:val="00CC3C4F"/>
    <w:rsid w:val="00CC425E"/>
    <w:rsid w:val="00CC4EDB"/>
    <w:rsid w:val="00CC5F65"/>
    <w:rsid w:val="00CC64EC"/>
    <w:rsid w:val="00CD0202"/>
    <w:rsid w:val="00CD096E"/>
    <w:rsid w:val="00CD0EB5"/>
    <w:rsid w:val="00CD1A41"/>
    <w:rsid w:val="00CD3854"/>
    <w:rsid w:val="00CD6071"/>
    <w:rsid w:val="00CD639F"/>
    <w:rsid w:val="00CD6E60"/>
    <w:rsid w:val="00CE008F"/>
    <w:rsid w:val="00CE0D42"/>
    <w:rsid w:val="00CE11DA"/>
    <w:rsid w:val="00CE24CC"/>
    <w:rsid w:val="00CE2A4B"/>
    <w:rsid w:val="00CE2B2F"/>
    <w:rsid w:val="00CE30C1"/>
    <w:rsid w:val="00CE3233"/>
    <w:rsid w:val="00CE66B7"/>
    <w:rsid w:val="00CE71D3"/>
    <w:rsid w:val="00CE790B"/>
    <w:rsid w:val="00CF0D6D"/>
    <w:rsid w:val="00CF6489"/>
    <w:rsid w:val="00CF6F54"/>
    <w:rsid w:val="00CF73CE"/>
    <w:rsid w:val="00CF7524"/>
    <w:rsid w:val="00CF7537"/>
    <w:rsid w:val="00CF7AF6"/>
    <w:rsid w:val="00CF7DF2"/>
    <w:rsid w:val="00D000FF"/>
    <w:rsid w:val="00D00806"/>
    <w:rsid w:val="00D01678"/>
    <w:rsid w:val="00D0169E"/>
    <w:rsid w:val="00D0297A"/>
    <w:rsid w:val="00D02F1D"/>
    <w:rsid w:val="00D03036"/>
    <w:rsid w:val="00D034CE"/>
    <w:rsid w:val="00D04E11"/>
    <w:rsid w:val="00D06346"/>
    <w:rsid w:val="00D063F2"/>
    <w:rsid w:val="00D12DD6"/>
    <w:rsid w:val="00D13F69"/>
    <w:rsid w:val="00D1468B"/>
    <w:rsid w:val="00D152A7"/>
    <w:rsid w:val="00D17C09"/>
    <w:rsid w:val="00D21E97"/>
    <w:rsid w:val="00D22084"/>
    <w:rsid w:val="00D22981"/>
    <w:rsid w:val="00D22DFD"/>
    <w:rsid w:val="00D2416C"/>
    <w:rsid w:val="00D256CE"/>
    <w:rsid w:val="00D268DD"/>
    <w:rsid w:val="00D26AF2"/>
    <w:rsid w:val="00D26E9E"/>
    <w:rsid w:val="00D301DE"/>
    <w:rsid w:val="00D3075B"/>
    <w:rsid w:val="00D31A3F"/>
    <w:rsid w:val="00D31C50"/>
    <w:rsid w:val="00D32C57"/>
    <w:rsid w:val="00D32CB4"/>
    <w:rsid w:val="00D373CA"/>
    <w:rsid w:val="00D3765A"/>
    <w:rsid w:val="00D3772D"/>
    <w:rsid w:val="00D40116"/>
    <w:rsid w:val="00D40271"/>
    <w:rsid w:val="00D41C3E"/>
    <w:rsid w:val="00D423AE"/>
    <w:rsid w:val="00D42781"/>
    <w:rsid w:val="00D43113"/>
    <w:rsid w:val="00D43A12"/>
    <w:rsid w:val="00D43D2E"/>
    <w:rsid w:val="00D4441D"/>
    <w:rsid w:val="00D44BED"/>
    <w:rsid w:val="00D44E29"/>
    <w:rsid w:val="00D45A13"/>
    <w:rsid w:val="00D46885"/>
    <w:rsid w:val="00D477A0"/>
    <w:rsid w:val="00D47A6C"/>
    <w:rsid w:val="00D47E53"/>
    <w:rsid w:val="00D514FC"/>
    <w:rsid w:val="00D51546"/>
    <w:rsid w:val="00D52216"/>
    <w:rsid w:val="00D52D94"/>
    <w:rsid w:val="00D54CAD"/>
    <w:rsid w:val="00D5619D"/>
    <w:rsid w:val="00D565F7"/>
    <w:rsid w:val="00D56E0B"/>
    <w:rsid w:val="00D576D2"/>
    <w:rsid w:val="00D57EA9"/>
    <w:rsid w:val="00D57F05"/>
    <w:rsid w:val="00D606B6"/>
    <w:rsid w:val="00D625CA"/>
    <w:rsid w:val="00D62681"/>
    <w:rsid w:val="00D62A7E"/>
    <w:rsid w:val="00D62BFA"/>
    <w:rsid w:val="00D64442"/>
    <w:rsid w:val="00D648BB"/>
    <w:rsid w:val="00D64BE1"/>
    <w:rsid w:val="00D655C8"/>
    <w:rsid w:val="00D67195"/>
    <w:rsid w:val="00D674A7"/>
    <w:rsid w:val="00D70098"/>
    <w:rsid w:val="00D709E1"/>
    <w:rsid w:val="00D70C18"/>
    <w:rsid w:val="00D71F6F"/>
    <w:rsid w:val="00D7286C"/>
    <w:rsid w:val="00D734FB"/>
    <w:rsid w:val="00D73DF4"/>
    <w:rsid w:val="00D749B7"/>
    <w:rsid w:val="00D75AA5"/>
    <w:rsid w:val="00D76181"/>
    <w:rsid w:val="00D761C7"/>
    <w:rsid w:val="00D80093"/>
    <w:rsid w:val="00D80158"/>
    <w:rsid w:val="00D807F8"/>
    <w:rsid w:val="00D82070"/>
    <w:rsid w:val="00D82216"/>
    <w:rsid w:val="00D8328C"/>
    <w:rsid w:val="00D83553"/>
    <w:rsid w:val="00D84D01"/>
    <w:rsid w:val="00D8511C"/>
    <w:rsid w:val="00D86067"/>
    <w:rsid w:val="00D86FBB"/>
    <w:rsid w:val="00D87F70"/>
    <w:rsid w:val="00D90EFC"/>
    <w:rsid w:val="00D92882"/>
    <w:rsid w:val="00D931CA"/>
    <w:rsid w:val="00D93628"/>
    <w:rsid w:val="00D9452C"/>
    <w:rsid w:val="00D959F3"/>
    <w:rsid w:val="00D96DF3"/>
    <w:rsid w:val="00D9758D"/>
    <w:rsid w:val="00DA047D"/>
    <w:rsid w:val="00DA318A"/>
    <w:rsid w:val="00DA3DB6"/>
    <w:rsid w:val="00DA40B9"/>
    <w:rsid w:val="00DA4184"/>
    <w:rsid w:val="00DA48BB"/>
    <w:rsid w:val="00DA51D4"/>
    <w:rsid w:val="00DA5804"/>
    <w:rsid w:val="00DA67DE"/>
    <w:rsid w:val="00DA6FBF"/>
    <w:rsid w:val="00DA7B1E"/>
    <w:rsid w:val="00DB203C"/>
    <w:rsid w:val="00DB222A"/>
    <w:rsid w:val="00DB250A"/>
    <w:rsid w:val="00DB2733"/>
    <w:rsid w:val="00DB4526"/>
    <w:rsid w:val="00DB58E5"/>
    <w:rsid w:val="00DB6BFD"/>
    <w:rsid w:val="00DB7345"/>
    <w:rsid w:val="00DC1147"/>
    <w:rsid w:val="00DC1393"/>
    <w:rsid w:val="00DC1FC0"/>
    <w:rsid w:val="00DC29BE"/>
    <w:rsid w:val="00DC316C"/>
    <w:rsid w:val="00DC3D0A"/>
    <w:rsid w:val="00DC43B7"/>
    <w:rsid w:val="00DC6F5D"/>
    <w:rsid w:val="00DC7611"/>
    <w:rsid w:val="00DC7652"/>
    <w:rsid w:val="00DD0077"/>
    <w:rsid w:val="00DD035C"/>
    <w:rsid w:val="00DD0DCE"/>
    <w:rsid w:val="00DD13F9"/>
    <w:rsid w:val="00DD1AEF"/>
    <w:rsid w:val="00DD38CD"/>
    <w:rsid w:val="00DD45FD"/>
    <w:rsid w:val="00DD505B"/>
    <w:rsid w:val="00DD546F"/>
    <w:rsid w:val="00DD5FD8"/>
    <w:rsid w:val="00DD62A0"/>
    <w:rsid w:val="00DD63B1"/>
    <w:rsid w:val="00DD7013"/>
    <w:rsid w:val="00DD7791"/>
    <w:rsid w:val="00DD7D16"/>
    <w:rsid w:val="00DE03DC"/>
    <w:rsid w:val="00DE3427"/>
    <w:rsid w:val="00DE4709"/>
    <w:rsid w:val="00DE4720"/>
    <w:rsid w:val="00DE4A2D"/>
    <w:rsid w:val="00DE4B67"/>
    <w:rsid w:val="00DE55DC"/>
    <w:rsid w:val="00DE688F"/>
    <w:rsid w:val="00DE7593"/>
    <w:rsid w:val="00DF11FC"/>
    <w:rsid w:val="00DF1AB0"/>
    <w:rsid w:val="00DF2370"/>
    <w:rsid w:val="00DF23BE"/>
    <w:rsid w:val="00DF3747"/>
    <w:rsid w:val="00DF4E72"/>
    <w:rsid w:val="00DF4EF1"/>
    <w:rsid w:val="00DF50C7"/>
    <w:rsid w:val="00DF5EB4"/>
    <w:rsid w:val="00DF7989"/>
    <w:rsid w:val="00DF7AA9"/>
    <w:rsid w:val="00E00338"/>
    <w:rsid w:val="00E009CE"/>
    <w:rsid w:val="00E00B28"/>
    <w:rsid w:val="00E03767"/>
    <w:rsid w:val="00E03A94"/>
    <w:rsid w:val="00E03BFC"/>
    <w:rsid w:val="00E03F17"/>
    <w:rsid w:val="00E04625"/>
    <w:rsid w:val="00E05FC7"/>
    <w:rsid w:val="00E06D7B"/>
    <w:rsid w:val="00E07177"/>
    <w:rsid w:val="00E106D9"/>
    <w:rsid w:val="00E11882"/>
    <w:rsid w:val="00E118E5"/>
    <w:rsid w:val="00E13D09"/>
    <w:rsid w:val="00E1532F"/>
    <w:rsid w:val="00E15C25"/>
    <w:rsid w:val="00E16001"/>
    <w:rsid w:val="00E162F6"/>
    <w:rsid w:val="00E16452"/>
    <w:rsid w:val="00E166D8"/>
    <w:rsid w:val="00E17381"/>
    <w:rsid w:val="00E2092F"/>
    <w:rsid w:val="00E210F4"/>
    <w:rsid w:val="00E220A4"/>
    <w:rsid w:val="00E223D3"/>
    <w:rsid w:val="00E225B4"/>
    <w:rsid w:val="00E22866"/>
    <w:rsid w:val="00E22C6C"/>
    <w:rsid w:val="00E241A8"/>
    <w:rsid w:val="00E24F47"/>
    <w:rsid w:val="00E25A62"/>
    <w:rsid w:val="00E2680E"/>
    <w:rsid w:val="00E27A8A"/>
    <w:rsid w:val="00E30CD0"/>
    <w:rsid w:val="00E34AEA"/>
    <w:rsid w:val="00E359AC"/>
    <w:rsid w:val="00E3703D"/>
    <w:rsid w:val="00E42FA9"/>
    <w:rsid w:val="00E4329A"/>
    <w:rsid w:val="00E43DA4"/>
    <w:rsid w:val="00E4400D"/>
    <w:rsid w:val="00E440A8"/>
    <w:rsid w:val="00E44847"/>
    <w:rsid w:val="00E44925"/>
    <w:rsid w:val="00E46077"/>
    <w:rsid w:val="00E46F94"/>
    <w:rsid w:val="00E503F4"/>
    <w:rsid w:val="00E514FD"/>
    <w:rsid w:val="00E521F1"/>
    <w:rsid w:val="00E5234D"/>
    <w:rsid w:val="00E537D8"/>
    <w:rsid w:val="00E540EE"/>
    <w:rsid w:val="00E54250"/>
    <w:rsid w:val="00E56DA7"/>
    <w:rsid w:val="00E572C0"/>
    <w:rsid w:val="00E57676"/>
    <w:rsid w:val="00E5774D"/>
    <w:rsid w:val="00E57FF2"/>
    <w:rsid w:val="00E60E29"/>
    <w:rsid w:val="00E616FC"/>
    <w:rsid w:val="00E61890"/>
    <w:rsid w:val="00E62A05"/>
    <w:rsid w:val="00E64029"/>
    <w:rsid w:val="00E64C2E"/>
    <w:rsid w:val="00E66687"/>
    <w:rsid w:val="00E6730C"/>
    <w:rsid w:val="00E67ECA"/>
    <w:rsid w:val="00E7128C"/>
    <w:rsid w:val="00E71A23"/>
    <w:rsid w:val="00E72507"/>
    <w:rsid w:val="00E727DF"/>
    <w:rsid w:val="00E72E55"/>
    <w:rsid w:val="00E73BDC"/>
    <w:rsid w:val="00E73D88"/>
    <w:rsid w:val="00E75447"/>
    <w:rsid w:val="00E8045D"/>
    <w:rsid w:val="00E809D5"/>
    <w:rsid w:val="00E8170A"/>
    <w:rsid w:val="00E81943"/>
    <w:rsid w:val="00E82E87"/>
    <w:rsid w:val="00E8367F"/>
    <w:rsid w:val="00E84203"/>
    <w:rsid w:val="00E843C2"/>
    <w:rsid w:val="00E86025"/>
    <w:rsid w:val="00E86FE4"/>
    <w:rsid w:val="00E9075A"/>
    <w:rsid w:val="00E91735"/>
    <w:rsid w:val="00E917B5"/>
    <w:rsid w:val="00E9192A"/>
    <w:rsid w:val="00E91D98"/>
    <w:rsid w:val="00E9514D"/>
    <w:rsid w:val="00E95CBC"/>
    <w:rsid w:val="00E9601B"/>
    <w:rsid w:val="00E9680D"/>
    <w:rsid w:val="00E973AE"/>
    <w:rsid w:val="00EA0FA7"/>
    <w:rsid w:val="00EA117C"/>
    <w:rsid w:val="00EA15A4"/>
    <w:rsid w:val="00EA19D5"/>
    <w:rsid w:val="00EA399D"/>
    <w:rsid w:val="00EA3D1D"/>
    <w:rsid w:val="00EA55F3"/>
    <w:rsid w:val="00EA5EC7"/>
    <w:rsid w:val="00EA5F1E"/>
    <w:rsid w:val="00EA6776"/>
    <w:rsid w:val="00EA7575"/>
    <w:rsid w:val="00EB0009"/>
    <w:rsid w:val="00EB0D5B"/>
    <w:rsid w:val="00EB1442"/>
    <w:rsid w:val="00EB2177"/>
    <w:rsid w:val="00EB2F36"/>
    <w:rsid w:val="00EB313E"/>
    <w:rsid w:val="00EB37F7"/>
    <w:rsid w:val="00EB5886"/>
    <w:rsid w:val="00EB5B4F"/>
    <w:rsid w:val="00EB6CF9"/>
    <w:rsid w:val="00EB7C15"/>
    <w:rsid w:val="00EB7C9F"/>
    <w:rsid w:val="00EC033F"/>
    <w:rsid w:val="00EC095E"/>
    <w:rsid w:val="00EC107B"/>
    <w:rsid w:val="00EC1311"/>
    <w:rsid w:val="00EC2AFF"/>
    <w:rsid w:val="00EC302D"/>
    <w:rsid w:val="00EC380C"/>
    <w:rsid w:val="00EC3ADB"/>
    <w:rsid w:val="00EC5E15"/>
    <w:rsid w:val="00EC75EB"/>
    <w:rsid w:val="00ED00D6"/>
    <w:rsid w:val="00ED1500"/>
    <w:rsid w:val="00ED3F2E"/>
    <w:rsid w:val="00ED5B78"/>
    <w:rsid w:val="00ED601D"/>
    <w:rsid w:val="00ED60AD"/>
    <w:rsid w:val="00ED7527"/>
    <w:rsid w:val="00EE0ACA"/>
    <w:rsid w:val="00EE0B17"/>
    <w:rsid w:val="00EE0EF4"/>
    <w:rsid w:val="00EE3286"/>
    <w:rsid w:val="00EE348C"/>
    <w:rsid w:val="00EE42E5"/>
    <w:rsid w:val="00EE4357"/>
    <w:rsid w:val="00EE51AA"/>
    <w:rsid w:val="00EE6635"/>
    <w:rsid w:val="00EE7D7E"/>
    <w:rsid w:val="00EF014B"/>
    <w:rsid w:val="00EF1387"/>
    <w:rsid w:val="00EF1D48"/>
    <w:rsid w:val="00EF2BC3"/>
    <w:rsid w:val="00EF2D73"/>
    <w:rsid w:val="00EF44CF"/>
    <w:rsid w:val="00EF4893"/>
    <w:rsid w:val="00EF4E5F"/>
    <w:rsid w:val="00EF50B1"/>
    <w:rsid w:val="00EF560B"/>
    <w:rsid w:val="00EF5D64"/>
    <w:rsid w:val="00EF5DC2"/>
    <w:rsid w:val="00EF5F13"/>
    <w:rsid w:val="00EF75F5"/>
    <w:rsid w:val="00EF7C57"/>
    <w:rsid w:val="00EF7DA9"/>
    <w:rsid w:val="00F0157D"/>
    <w:rsid w:val="00F01F22"/>
    <w:rsid w:val="00F01FA9"/>
    <w:rsid w:val="00F020BF"/>
    <w:rsid w:val="00F02835"/>
    <w:rsid w:val="00F03A16"/>
    <w:rsid w:val="00F03F7C"/>
    <w:rsid w:val="00F043CE"/>
    <w:rsid w:val="00F04DC6"/>
    <w:rsid w:val="00F072BA"/>
    <w:rsid w:val="00F073B9"/>
    <w:rsid w:val="00F07494"/>
    <w:rsid w:val="00F07BB3"/>
    <w:rsid w:val="00F10796"/>
    <w:rsid w:val="00F10B79"/>
    <w:rsid w:val="00F10DF3"/>
    <w:rsid w:val="00F1130B"/>
    <w:rsid w:val="00F11BC9"/>
    <w:rsid w:val="00F1262D"/>
    <w:rsid w:val="00F12CE9"/>
    <w:rsid w:val="00F13A7E"/>
    <w:rsid w:val="00F15DA0"/>
    <w:rsid w:val="00F17415"/>
    <w:rsid w:val="00F230A0"/>
    <w:rsid w:val="00F23374"/>
    <w:rsid w:val="00F237BE"/>
    <w:rsid w:val="00F23A12"/>
    <w:rsid w:val="00F24A7E"/>
    <w:rsid w:val="00F24D64"/>
    <w:rsid w:val="00F27171"/>
    <w:rsid w:val="00F27399"/>
    <w:rsid w:val="00F276DE"/>
    <w:rsid w:val="00F27B16"/>
    <w:rsid w:val="00F30066"/>
    <w:rsid w:val="00F305AA"/>
    <w:rsid w:val="00F30985"/>
    <w:rsid w:val="00F3147C"/>
    <w:rsid w:val="00F326DD"/>
    <w:rsid w:val="00F34F7A"/>
    <w:rsid w:val="00F35327"/>
    <w:rsid w:val="00F35F6F"/>
    <w:rsid w:val="00F363A5"/>
    <w:rsid w:val="00F363F9"/>
    <w:rsid w:val="00F37B84"/>
    <w:rsid w:val="00F403A9"/>
    <w:rsid w:val="00F42787"/>
    <w:rsid w:val="00F43D0D"/>
    <w:rsid w:val="00F453DE"/>
    <w:rsid w:val="00F45A21"/>
    <w:rsid w:val="00F465F7"/>
    <w:rsid w:val="00F46621"/>
    <w:rsid w:val="00F46B52"/>
    <w:rsid w:val="00F475D5"/>
    <w:rsid w:val="00F47C59"/>
    <w:rsid w:val="00F47E9D"/>
    <w:rsid w:val="00F50E81"/>
    <w:rsid w:val="00F52949"/>
    <w:rsid w:val="00F52BB5"/>
    <w:rsid w:val="00F53FF4"/>
    <w:rsid w:val="00F54317"/>
    <w:rsid w:val="00F546C8"/>
    <w:rsid w:val="00F54C26"/>
    <w:rsid w:val="00F55715"/>
    <w:rsid w:val="00F57804"/>
    <w:rsid w:val="00F57856"/>
    <w:rsid w:val="00F57C2D"/>
    <w:rsid w:val="00F63AC9"/>
    <w:rsid w:val="00F63CE9"/>
    <w:rsid w:val="00F64183"/>
    <w:rsid w:val="00F64490"/>
    <w:rsid w:val="00F647C6"/>
    <w:rsid w:val="00F669AF"/>
    <w:rsid w:val="00F676E7"/>
    <w:rsid w:val="00F70401"/>
    <w:rsid w:val="00F70E71"/>
    <w:rsid w:val="00F71468"/>
    <w:rsid w:val="00F73372"/>
    <w:rsid w:val="00F73FA9"/>
    <w:rsid w:val="00F7592E"/>
    <w:rsid w:val="00F765A8"/>
    <w:rsid w:val="00F77BE0"/>
    <w:rsid w:val="00F77CF1"/>
    <w:rsid w:val="00F80424"/>
    <w:rsid w:val="00F80BE5"/>
    <w:rsid w:val="00F817F7"/>
    <w:rsid w:val="00F84336"/>
    <w:rsid w:val="00F846F1"/>
    <w:rsid w:val="00F849CF"/>
    <w:rsid w:val="00F87339"/>
    <w:rsid w:val="00F878B2"/>
    <w:rsid w:val="00F87D45"/>
    <w:rsid w:val="00F906AC"/>
    <w:rsid w:val="00F908AF"/>
    <w:rsid w:val="00F93219"/>
    <w:rsid w:val="00F9383D"/>
    <w:rsid w:val="00F94D75"/>
    <w:rsid w:val="00F94DB9"/>
    <w:rsid w:val="00F95143"/>
    <w:rsid w:val="00F959D9"/>
    <w:rsid w:val="00F9634F"/>
    <w:rsid w:val="00F96CB8"/>
    <w:rsid w:val="00F96FE5"/>
    <w:rsid w:val="00F97048"/>
    <w:rsid w:val="00FA0EE5"/>
    <w:rsid w:val="00FA26F6"/>
    <w:rsid w:val="00FA32B8"/>
    <w:rsid w:val="00FA3E2E"/>
    <w:rsid w:val="00FA4C09"/>
    <w:rsid w:val="00FA57AC"/>
    <w:rsid w:val="00FA68A7"/>
    <w:rsid w:val="00FA6DB1"/>
    <w:rsid w:val="00FA73B5"/>
    <w:rsid w:val="00FA770B"/>
    <w:rsid w:val="00FA7C4C"/>
    <w:rsid w:val="00FB0A47"/>
    <w:rsid w:val="00FB5158"/>
    <w:rsid w:val="00FB5321"/>
    <w:rsid w:val="00FB7488"/>
    <w:rsid w:val="00FB7842"/>
    <w:rsid w:val="00FC00B9"/>
    <w:rsid w:val="00FC08D2"/>
    <w:rsid w:val="00FC0DB2"/>
    <w:rsid w:val="00FC2510"/>
    <w:rsid w:val="00FC2DE4"/>
    <w:rsid w:val="00FC3A57"/>
    <w:rsid w:val="00FC4E8F"/>
    <w:rsid w:val="00FC567D"/>
    <w:rsid w:val="00FC68D7"/>
    <w:rsid w:val="00FC6B97"/>
    <w:rsid w:val="00FC6DA2"/>
    <w:rsid w:val="00FD42F9"/>
    <w:rsid w:val="00FD4965"/>
    <w:rsid w:val="00FD50DC"/>
    <w:rsid w:val="00FD5432"/>
    <w:rsid w:val="00FD5990"/>
    <w:rsid w:val="00FD6F44"/>
    <w:rsid w:val="00FD72A9"/>
    <w:rsid w:val="00FD780B"/>
    <w:rsid w:val="00FD7C93"/>
    <w:rsid w:val="00FE084A"/>
    <w:rsid w:val="00FE1CC2"/>
    <w:rsid w:val="00FE1D94"/>
    <w:rsid w:val="00FE35CD"/>
    <w:rsid w:val="00FE3968"/>
    <w:rsid w:val="00FE55EB"/>
    <w:rsid w:val="00FE65C5"/>
    <w:rsid w:val="00FE7089"/>
    <w:rsid w:val="00FF18D3"/>
    <w:rsid w:val="00FF5238"/>
    <w:rsid w:val="00FF5566"/>
    <w:rsid w:val="00FF7586"/>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0E89DD"/>
  <w15:docId w15:val="{3211EF99-3903-4732-8B55-916EA588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23"/>
      </w:numPr>
      <w:tabs>
        <w:tab w:val="clear" w:pos="2269"/>
      </w:tabs>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tabs>
        <w:tab w:val="clear" w:pos="2160"/>
        <w:tab w:val="num" w:pos="2608"/>
      </w:tabs>
      <w:suppressAutoHyphens/>
      <w:spacing w:before="240" w:after="60"/>
      <w:ind w:left="2268" w:right="-8" w:firstLine="283"/>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1A340C"/>
    <w:pPr>
      <w:tabs>
        <w:tab w:val="decimal" w:pos="1701"/>
        <w:tab w:val="decimal" w:pos="1985"/>
        <w:tab w:val="left" w:pos="2268"/>
        <w:tab w:val="left" w:pos="2410"/>
        <w:tab w:val="left" w:pos="2552"/>
        <w:tab w:val="right" w:leader="dot" w:pos="9639"/>
      </w:tabs>
      <w:suppressAutoHyphens/>
      <w:spacing w:before="280" w:after="40" w:line="240" w:lineRule="exact"/>
      <w:pPrChange w:id="0" w:author="FAY, JULIEN" w:date="2022-10-26T14:05:00Z">
        <w:pPr>
          <w:tabs>
            <w:tab w:val="decimal" w:pos="1701"/>
            <w:tab w:val="decimal" w:pos="1985"/>
            <w:tab w:val="left" w:pos="2268"/>
            <w:tab w:val="left" w:pos="2410"/>
            <w:tab w:val="left" w:pos="2552"/>
            <w:tab w:val="right" w:leader="dot" w:pos="9639"/>
          </w:tabs>
          <w:suppressAutoHyphens/>
          <w:spacing w:before="280" w:after="40" w:line="240" w:lineRule="exact"/>
        </w:pPr>
      </w:pPrChange>
    </w:pPr>
    <w:rPr>
      <w:rFonts w:ascii="Arial" w:eastAsia="Arial Unicode MS" w:hAnsi="Arial" w:cs="Courier"/>
      <w:color w:val="808080"/>
      <w:szCs w:val="20"/>
      <w:rPrChange w:id="0" w:author="FAY, JULIEN" w:date="2022-10-26T14:05:00Z">
        <w:rPr>
          <w:rFonts w:ascii="Arial" w:eastAsia="Arial Unicode MS" w:hAnsi="Arial" w:cs="Courier"/>
          <w:color w:val="808080"/>
          <w:sz w:val="24"/>
          <w:lang w:val="fr-FR" w:eastAsia="fr-FR" w:bidi="ar-SA"/>
        </w:rPr>
      </w:rPrChange>
    </w:rPr>
  </w:style>
  <w:style w:type="paragraph" w:styleId="TM2">
    <w:name w:val="toc 2"/>
    <w:aliases w:val="#TM 2,#TABLE MATIERE N°2"/>
    <w:basedOn w:val="Normal"/>
    <w:autoRedefine/>
    <w:uiPriority w:val="39"/>
    <w:rsid w:val="00D8328C"/>
    <w:pPr>
      <w:numPr>
        <w:numId w:val="1"/>
      </w:numPr>
      <w:tabs>
        <w:tab w:val="left" w:pos="1985"/>
        <w:tab w:val="left" w:pos="2126"/>
        <w:tab w:val="left" w:pos="2410"/>
        <w:tab w:val="left" w:pos="2552"/>
        <w:tab w:val="left" w:pos="2835"/>
        <w:tab w:val="right" w:leader="dot" w:pos="8505"/>
      </w:tabs>
      <w:suppressAutoHyphens/>
      <w:spacing w:before="40" w:after="40" w:line="240" w:lineRule="exact"/>
      <w:ind w:left="1701"/>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3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99"/>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99"/>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99"/>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99"/>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customStyle="1" w:styleId="PARGTITR1">
    <w:name w:val="PARG_TITR1"/>
    <w:basedOn w:val="Normal"/>
    <w:rsid w:val="00BA4C0B"/>
    <w:pPr>
      <w:jc w:val="both"/>
    </w:pPr>
    <w:rPr>
      <w:rFonts w:ascii="Arial" w:hAnsi="Arial" w:cs="Arial"/>
      <w:sz w:val="22"/>
      <w:szCs w:val="22"/>
      <w:lang w:eastAsia="en-US"/>
    </w:rPr>
  </w:style>
  <w:style w:type="table" w:styleId="TableauGrille5Fonc-Accentuation1">
    <w:name w:val="Grid Table 5 Dark Accent 1"/>
    <w:basedOn w:val="TableauNormal"/>
    <w:uiPriority w:val="50"/>
    <w:rsid w:val="00BA4C0B"/>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Mentionnonrsolue">
    <w:name w:val="Unresolved Mention"/>
    <w:basedOn w:val="Policepardfaut"/>
    <w:uiPriority w:val="99"/>
    <w:semiHidden/>
    <w:unhideWhenUsed/>
    <w:rsid w:val="00DB250A"/>
    <w:rPr>
      <w:color w:val="605E5C"/>
      <w:shd w:val="clear" w:color="auto" w:fill="E1DFDD"/>
    </w:rPr>
  </w:style>
  <w:style w:type="character" w:styleId="lev">
    <w:name w:val="Strong"/>
    <w:basedOn w:val="Policepardfaut"/>
    <w:uiPriority w:val="22"/>
    <w:qFormat/>
    <w:locked/>
    <w:rsid w:val="00B81FE6"/>
    <w:rPr>
      <w:b/>
      <w:bCs/>
    </w:rPr>
  </w:style>
  <w:style w:type="paragraph" w:customStyle="1" w:styleId="Retrait">
    <w:name w:val="Retrait"/>
    <w:basedOn w:val="Normal"/>
    <w:rsid w:val="00807AEB"/>
    <w:pPr>
      <w:ind w:left="709"/>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51799363">
      <w:bodyDiv w:val="1"/>
      <w:marLeft w:val="0"/>
      <w:marRight w:val="0"/>
      <w:marTop w:val="0"/>
      <w:marBottom w:val="0"/>
      <w:divBdr>
        <w:top w:val="none" w:sz="0" w:space="0" w:color="auto"/>
        <w:left w:val="none" w:sz="0" w:space="0" w:color="auto"/>
        <w:bottom w:val="none" w:sz="0" w:space="0" w:color="auto"/>
        <w:right w:val="none" w:sz="0" w:space="0" w:color="auto"/>
      </w:divBdr>
    </w:div>
    <w:div w:id="156575434">
      <w:bodyDiv w:val="1"/>
      <w:marLeft w:val="0"/>
      <w:marRight w:val="0"/>
      <w:marTop w:val="0"/>
      <w:marBottom w:val="0"/>
      <w:divBdr>
        <w:top w:val="none" w:sz="0" w:space="0" w:color="auto"/>
        <w:left w:val="none" w:sz="0" w:space="0" w:color="auto"/>
        <w:bottom w:val="none" w:sz="0" w:space="0" w:color="auto"/>
        <w:right w:val="none" w:sz="0" w:space="0" w:color="auto"/>
      </w:divBdr>
    </w:div>
    <w:div w:id="245111273">
      <w:bodyDiv w:val="1"/>
      <w:marLeft w:val="0"/>
      <w:marRight w:val="0"/>
      <w:marTop w:val="0"/>
      <w:marBottom w:val="0"/>
      <w:divBdr>
        <w:top w:val="none" w:sz="0" w:space="0" w:color="auto"/>
        <w:left w:val="none" w:sz="0" w:space="0" w:color="auto"/>
        <w:bottom w:val="none" w:sz="0" w:space="0" w:color="auto"/>
        <w:right w:val="none" w:sz="0" w:space="0" w:color="auto"/>
      </w:divBdr>
    </w:div>
    <w:div w:id="429354729">
      <w:bodyDiv w:val="1"/>
      <w:marLeft w:val="0"/>
      <w:marRight w:val="0"/>
      <w:marTop w:val="0"/>
      <w:marBottom w:val="0"/>
      <w:divBdr>
        <w:top w:val="none" w:sz="0" w:space="0" w:color="auto"/>
        <w:left w:val="none" w:sz="0" w:space="0" w:color="auto"/>
        <w:bottom w:val="none" w:sz="0" w:space="0" w:color="auto"/>
        <w:right w:val="none" w:sz="0" w:space="0" w:color="auto"/>
      </w:divBdr>
    </w:div>
    <w:div w:id="455947976">
      <w:bodyDiv w:val="1"/>
      <w:marLeft w:val="0"/>
      <w:marRight w:val="0"/>
      <w:marTop w:val="0"/>
      <w:marBottom w:val="0"/>
      <w:divBdr>
        <w:top w:val="none" w:sz="0" w:space="0" w:color="auto"/>
        <w:left w:val="none" w:sz="0" w:space="0" w:color="auto"/>
        <w:bottom w:val="none" w:sz="0" w:space="0" w:color="auto"/>
        <w:right w:val="none" w:sz="0" w:space="0" w:color="auto"/>
      </w:divBdr>
    </w:div>
    <w:div w:id="462115172">
      <w:bodyDiv w:val="1"/>
      <w:marLeft w:val="0"/>
      <w:marRight w:val="0"/>
      <w:marTop w:val="0"/>
      <w:marBottom w:val="0"/>
      <w:divBdr>
        <w:top w:val="none" w:sz="0" w:space="0" w:color="auto"/>
        <w:left w:val="none" w:sz="0" w:space="0" w:color="auto"/>
        <w:bottom w:val="none" w:sz="0" w:space="0" w:color="auto"/>
        <w:right w:val="none" w:sz="0" w:space="0" w:color="auto"/>
      </w:divBdr>
    </w:div>
    <w:div w:id="641694426">
      <w:bodyDiv w:val="1"/>
      <w:marLeft w:val="0"/>
      <w:marRight w:val="0"/>
      <w:marTop w:val="0"/>
      <w:marBottom w:val="0"/>
      <w:divBdr>
        <w:top w:val="none" w:sz="0" w:space="0" w:color="auto"/>
        <w:left w:val="none" w:sz="0" w:space="0" w:color="auto"/>
        <w:bottom w:val="none" w:sz="0" w:space="0" w:color="auto"/>
        <w:right w:val="none" w:sz="0" w:space="0" w:color="auto"/>
      </w:divBdr>
    </w:div>
    <w:div w:id="678046096">
      <w:bodyDiv w:val="1"/>
      <w:marLeft w:val="0"/>
      <w:marRight w:val="0"/>
      <w:marTop w:val="0"/>
      <w:marBottom w:val="0"/>
      <w:divBdr>
        <w:top w:val="none" w:sz="0" w:space="0" w:color="auto"/>
        <w:left w:val="none" w:sz="0" w:space="0" w:color="auto"/>
        <w:bottom w:val="none" w:sz="0" w:space="0" w:color="auto"/>
        <w:right w:val="none" w:sz="0" w:space="0" w:color="auto"/>
      </w:divBdr>
    </w:div>
    <w:div w:id="789860689">
      <w:bodyDiv w:val="1"/>
      <w:marLeft w:val="0"/>
      <w:marRight w:val="0"/>
      <w:marTop w:val="0"/>
      <w:marBottom w:val="0"/>
      <w:divBdr>
        <w:top w:val="none" w:sz="0" w:space="0" w:color="auto"/>
        <w:left w:val="none" w:sz="0" w:space="0" w:color="auto"/>
        <w:bottom w:val="none" w:sz="0" w:space="0" w:color="auto"/>
        <w:right w:val="none" w:sz="0" w:space="0" w:color="auto"/>
      </w:divBdr>
    </w:div>
    <w:div w:id="796337458">
      <w:bodyDiv w:val="1"/>
      <w:marLeft w:val="0"/>
      <w:marRight w:val="0"/>
      <w:marTop w:val="0"/>
      <w:marBottom w:val="0"/>
      <w:divBdr>
        <w:top w:val="none" w:sz="0" w:space="0" w:color="auto"/>
        <w:left w:val="none" w:sz="0" w:space="0" w:color="auto"/>
        <w:bottom w:val="none" w:sz="0" w:space="0" w:color="auto"/>
        <w:right w:val="none" w:sz="0" w:space="0" w:color="auto"/>
      </w:divBdr>
    </w:div>
    <w:div w:id="848907579">
      <w:bodyDiv w:val="1"/>
      <w:marLeft w:val="0"/>
      <w:marRight w:val="0"/>
      <w:marTop w:val="0"/>
      <w:marBottom w:val="0"/>
      <w:divBdr>
        <w:top w:val="none" w:sz="0" w:space="0" w:color="auto"/>
        <w:left w:val="none" w:sz="0" w:space="0" w:color="auto"/>
        <w:bottom w:val="none" w:sz="0" w:space="0" w:color="auto"/>
        <w:right w:val="none" w:sz="0" w:space="0" w:color="auto"/>
      </w:divBdr>
    </w:div>
    <w:div w:id="917590310">
      <w:bodyDiv w:val="1"/>
      <w:marLeft w:val="0"/>
      <w:marRight w:val="0"/>
      <w:marTop w:val="0"/>
      <w:marBottom w:val="0"/>
      <w:divBdr>
        <w:top w:val="none" w:sz="0" w:space="0" w:color="auto"/>
        <w:left w:val="none" w:sz="0" w:space="0" w:color="auto"/>
        <w:bottom w:val="none" w:sz="0" w:space="0" w:color="auto"/>
        <w:right w:val="none" w:sz="0" w:space="0" w:color="auto"/>
      </w:divBdr>
    </w:div>
    <w:div w:id="959916049">
      <w:bodyDiv w:val="1"/>
      <w:marLeft w:val="0"/>
      <w:marRight w:val="0"/>
      <w:marTop w:val="0"/>
      <w:marBottom w:val="0"/>
      <w:divBdr>
        <w:top w:val="none" w:sz="0" w:space="0" w:color="auto"/>
        <w:left w:val="none" w:sz="0" w:space="0" w:color="auto"/>
        <w:bottom w:val="none" w:sz="0" w:space="0" w:color="auto"/>
        <w:right w:val="none" w:sz="0" w:space="0" w:color="auto"/>
      </w:divBdr>
    </w:div>
    <w:div w:id="967473839">
      <w:bodyDiv w:val="1"/>
      <w:marLeft w:val="0"/>
      <w:marRight w:val="0"/>
      <w:marTop w:val="0"/>
      <w:marBottom w:val="0"/>
      <w:divBdr>
        <w:top w:val="none" w:sz="0" w:space="0" w:color="auto"/>
        <w:left w:val="none" w:sz="0" w:space="0" w:color="auto"/>
        <w:bottom w:val="none" w:sz="0" w:space="0" w:color="auto"/>
        <w:right w:val="none" w:sz="0" w:space="0" w:color="auto"/>
      </w:divBdr>
    </w:div>
    <w:div w:id="977108970">
      <w:bodyDiv w:val="1"/>
      <w:marLeft w:val="0"/>
      <w:marRight w:val="0"/>
      <w:marTop w:val="0"/>
      <w:marBottom w:val="0"/>
      <w:divBdr>
        <w:top w:val="none" w:sz="0" w:space="0" w:color="auto"/>
        <w:left w:val="none" w:sz="0" w:space="0" w:color="auto"/>
        <w:bottom w:val="none" w:sz="0" w:space="0" w:color="auto"/>
        <w:right w:val="none" w:sz="0" w:space="0" w:color="auto"/>
      </w:divBdr>
    </w:div>
    <w:div w:id="1001851538">
      <w:bodyDiv w:val="1"/>
      <w:marLeft w:val="0"/>
      <w:marRight w:val="0"/>
      <w:marTop w:val="0"/>
      <w:marBottom w:val="0"/>
      <w:divBdr>
        <w:top w:val="none" w:sz="0" w:space="0" w:color="auto"/>
        <w:left w:val="none" w:sz="0" w:space="0" w:color="auto"/>
        <w:bottom w:val="none" w:sz="0" w:space="0" w:color="auto"/>
        <w:right w:val="none" w:sz="0" w:space="0" w:color="auto"/>
      </w:divBdr>
    </w:div>
    <w:div w:id="1035736871">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68327448">
      <w:bodyDiv w:val="1"/>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95867269">
      <w:bodyDiv w:val="1"/>
      <w:marLeft w:val="0"/>
      <w:marRight w:val="0"/>
      <w:marTop w:val="0"/>
      <w:marBottom w:val="0"/>
      <w:divBdr>
        <w:top w:val="none" w:sz="0" w:space="0" w:color="auto"/>
        <w:left w:val="none" w:sz="0" w:space="0" w:color="auto"/>
        <w:bottom w:val="none" w:sz="0" w:space="0" w:color="auto"/>
        <w:right w:val="none" w:sz="0" w:space="0" w:color="auto"/>
      </w:divBdr>
    </w:div>
    <w:div w:id="1369407052">
      <w:bodyDiv w:val="1"/>
      <w:marLeft w:val="0"/>
      <w:marRight w:val="0"/>
      <w:marTop w:val="0"/>
      <w:marBottom w:val="0"/>
      <w:divBdr>
        <w:top w:val="none" w:sz="0" w:space="0" w:color="auto"/>
        <w:left w:val="none" w:sz="0" w:space="0" w:color="auto"/>
        <w:bottom w:val="none" w:sz="0" w:space="0" w:color="auto"/>
        <w:right w:val="none" w:sz="0" w:space="0" w:color="auto"/>
      </w:divBdr>
    </w:div>
    <w:div w:id="1512377529">
      <w:bodyDiv w:val="1"/>
      <w:marLeft w:val="0"/>
      <w:marRight w:val="0"/>
      <w:marTop w:val="0"/>
      <w:marBottom w:val="0"/>
      <w:divBdr>
        <w:top w:val="none" w:sz="0" w:space="0" w:color="auto"/>
        <w:left w:val="none" w:sz="0" w:space="0" w:color="auto"/>
        <w:bottom w:val="none" w:sz="0" w:space="0" w:color="auto"/>
        <w:right w:val="none" w:sz="0" w:space="0" w:color="auto"/>
      </w:divBdr>
    </w:div>
    <w:div w:id="1615137523">
      <w:bodyDiv w:val="1"/>
      <w:marLeft w:val="0"/>
      <w:marRight w:val="0"/>
      <w:marTop w:val="0"/>
      <w:marBottom w:val="0"/>
      <w:divBdr>
        <w:top w:val="none" w:sz="0" w:space="0" w:color="auto"/>
        <w:left w:val="none" w:sz="0" w:space="0" w:color="auto"/>
        <w:bottom w:val="none" w:sz="0" w:space="0" w:color="auto"/>
        <w:right w:val="none" w:sz="0" w:space="0" w:color="auto"/>
      </w:divBdr>
    </w:div>
    <w:div w:id="1733308035">
      <w:bodyDiv w:val="1"/>
      <w:marLeft w:val="0"/>
      <w:marRight w:val="0"/>
      <w:marTop w:val="0"/>
      <w:marBottom w:val="0"/>
      <w:divBdr>
        <w:top w:val="none" w:sz="0" w:space="0" w:color="auto"/>
        <w:left w:val="none" w:sz="0" w:space="0" w:color="auto"/>
        <w:bottom w:val="none" w:sz="0" w:space="0" w:color="auto"/>
        <w:right w:val="none" w:sz="0" w:space="0" w:color="auto"/>
      </w:divBdr>
    </w:div>
    <w:div w:id="1736314442">
      <w:bodyDiv w:val="1"/>
      <w:marLeft w:val="0"/>
      <w:marRight w:val="0"/>
      <w:marTop w:val="0"/>
      <w:marBottom w:val="0"/>
      <w:divBdr>
        <w:top w:val="none" w:sz="0" w:space="0" w:color="auto"/>
        <w:left w:val="none" w:sz="0" w:space="0" w:color="auto"/>
        <w:bottom w:val="none" w:sz="0" w:space="0" w:color="auto"/>
        <w:right w:val="none" w:sz="0" w:space="0" w:color="auto"/>
      </w:divBdr>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771391516">
      <w:bodyDiv w:val="1"/>
      <w:marLeft w:val="0"/>
      <w:marRight w:val="0"/>
      <w:marTop w:val="0"/>
      <w:marBottom w:val="0"/>
      <w:divBdr>
        <w:top w:val="none" w:sz="0" w:space="0" w:color="auto"/>
        <w:left w:val="none" w:sz="0" w:space="0" w:color="auto"/>
        <w:bottom w:val="none" w:sz="0" w:space="0" w:color="auto"/>
        <w:right w:val="none" w:sz="0" w:space="0" w:color="auto"/>
      </w:divBdr>
    </w:div>
    <w:div w:id="191666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4.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13.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2.png"/><Relationship Id="rId23" Type="http://schemas.openxmlformats.org/officeDocument/2006/relationships/hyperlink" Target="https://github.com/before-interop/E-Intervention"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1.png"/><Relationship Id="rId22"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1F9BD-F6D9-45DC-A785-97686367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5</TotalTime>
  <Pages>21</Pages>
  <Words>3181</Words>
  <Characters>17501</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HM</Company>
  <LinksUpToDate>false</LinksUpToDate>
  <CharactersWithSpaces>20641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wsnc7283</dc:creator>
  <cp:lastModifiedBy>Corinne GERARD</cp:lastModifiedBy>
  <cp:revision>5</cp:revision>
  <cp:lastPrinted>2014-07-30T15:01:00Z</cp:lastPrinted>
  <dcterms:created xsi:type="dcterms:W3CDTF">2023-01-31T11:00:00Z</dcterms:created>
  <dcterms:modified xsi:type="dcterms:W3CDTF">2023-01-31T11:04:00Z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y fmtid="{D5CDD505-2E9C-101B-9397-08002B2CF9AE}" pid="11" name="MSIP_Label_59934039-ae21-42ab-8848-d62b6328cef8_Enabled">
    <vt:lpwstr>true</vt:lpwstr>
  </property>
  <property fmtid="{D5CDD505-2E9C-101B-9397-08002B2CF9AE}" pid="12" name="MSIP_Label_59934039-ae21-42ab-8848-d62b6328cef8_SetDate">
    <vt:lpwstr>2021-06-23T13:04:42Z</vt:lpwstr>
  </property>
  <property fmtid="{D5CDD505-2E9C-101B-9397-08002B2CF9AE}" pid="13" name="MSIP_Label_59934039-ae21-42ab-8848-d62b6328cef8_Method">
    <vt:lpwstr>Standard</vt:lpwstr>
  </property>
  <property fmtid="{D5CDD505-2E9C-101B-9397-08002B2CF9AE}" pid="14" name="MSIP_Label_59934039-ae21-42ab-8848-d62b6328cef8_Name">
    <vt:lpwstr>LBL_05</vt:lpwstr>
  </property>
  <property fmtid="{D5CDD505-2E9C-101B-9397-08002B2CF9AE}" pid="15" name="MSIP_Label_59934039-ae21-42ab-8848-d62b6328cef8_SiteId">
    <vt:lpwstr>61ed2b68-f880-49d7-bbc9-9a645e9dcf7c</vt:lpwstr>
  </property>
  <property fmtid="{D5CDD505-2E9C-101B-9397-08002B2CF9AE}" pid="16" name="MSIP_Label_59934039-ae21-42ab-8848-d62b6328cef8_ActionId">
    <vt:lpwstr>776d00ee-c680-44de-8bf1-1dca5912a98a</vt:lpwstr>
  </property>
  <property fmtid="{D5CDD505-2E9C-101B-9397-08002B2CF9AE}" pid="17" name="MSIP_Label_59934039-ae21-42ab-8848-d62b6328cef8_ContentBits">
    <vt:lpwstr>0</vt:lpwstr>
  </property>
  <property fmtid="{D5CDD505-2E9C-101B-9397-08002B2CF9AE}" pid="18" name="MSIP_Label_e6c818a6-e1a0-4a6e-a969-20d857c5dc62_Enabled">
    <vt:lpwstr>true</vt:lpwstr>
  </property>
  <property fmtid="{D5CDD505-2E9C-101B-9397-08002B2CF9AE}" pid="19" name="MSIP_Label_e6c818a6-e1a0-4a6e-a969-20d857c5dc62_SetDate">
    <vt:lpwstr>2021-12-14T16:17:55Z</vt:lpwstr>
  </property>
  <property fmtid="{D5CDD505-2E9C-101B-9397-08002B2CF9AE}" pid="20" name="MSIP_Label_e6c818a6-e1a0-4a6e-a969-20d857c5dc62_Method">
    <vt:lpwstr>Standard</vt:lpwstr>
  </property>
  <property fmtid="{D5CDD505-2E9C-101B-9397-08002B2CF9AE}" pid="21" name="MSIP_Label_e6c818a6-e1a0-4a6e-a969-20d857c5dc62_Name">
    <vt:lpwstr>Orange_restricted_internal.2</vt:lpwstr>
  </property>
  <property fmtid="{D5CDD505-2E9C-101B-9397-08002B2CF9AE}" pid="22" name="MSIP_Label_e6c818a6-e1a0-4a6e-a969-20d857c5dc62_SiteId">
    <vt:lpwstr>90c7a20a-f34b-40bf-bc48-b9253b6f5d20</vt:lpwstr>
  </property>
  <property fmtid="{D5CDD505-2E9C-101B-9397-08002B2CF9AE}" pid="23" name="MSIP_Label_e6c818a6-e1a0-4a6e-a969-20d857c5dc62_ActionId">
    <vt:lpwstr>d53aede4-f6c3-4909-b7a4-43853835bbe8</vt:lpwstr>
  </property>
  <property fmtid="{D5CDD505-2E9C-101B-9397-08002B2CF9AE}" pid="24" name="MSIP_Label_e6c818a6-e1a0-4a6e-a969-20d857c5dc62_ContentBits">
    <vt:lpwstr>2</vt:lpwstr>
  </property>
</Properties>
</file>